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CD186F" w14:textId="3FE20257" w:rsidR="000C2ABB" w:rsidRPr="00F7381D" w:rsidRDefault="00E51A6D" w:rsidP="00146799">
      <w:pPr>
        <w:pStyle w:val="Default"/>
        <w:rPr>
          <w:color w:val="000000" w:themeColor="text1"/>
        </w:rPr>
      </w:pPr>
      <w:r w:rsidRPr="00F7381D">
        <w:rPr>
          <w:b/>
          <w:bCs/>
          <w:color w:val="000000" w:themeColor="text1"/>
        </w:rPr>
        <w:t>LLAMA A CINCO PERSONAS PARA SER CONTADO: TEXTO LARGO</w:t>
      </w:r>
      <w:r w:rsidRPr="00F7381D">
        <w:rPr>
          <w:color w:val="000000" w:themeColor="text1"/>
        </w:rPr>
        <w:t xml:space="preserve">: </w:t>
      </w:r>
    </w:p>
    <w:p w14:paraId="7A13148C" w14:textId="77777777" w:rsidR="00146799" w:rsidRPr="00F7381D" w:rsidRDefault="00146799" w:rsidP="00146799">
      <w:pPr>
        <w:pStyle w:val="Default"/>
        <w:rPr>
          <w:color w:val="000000" w:themeColor="text1"/>
        </w:rPr>
      </w:pPr>
    </w:p>
    <w:p w14:paraId="32F09A85" w14:textId="3FFFB41E" w:rsidR="009255FF" w:rsidRPr="00F7381D" w:rsidRDefault="009255FF" w:rsidP="009255FF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Hola _____.  Soy ______.  Le </w:t>
      </w:r>
      <w:proofErr w:type="spellStart"/>
      <w:r w:rsidRPr="00F7381D">
        <w:rPr>
          <w:color w:val="000000" w:themeColor="text1"/>
        </w:rPr>
        <w:t>llamo</w:t>
      </w:r>
      <w:proofErr w:type="spellEnd"/>
      <w:r w:rsidRPr="00F7381D">
        <w:rPr>
          <w:color w:val="000000" w:themeColor="text1"/>
        </w:rPr>
        <w:t xml:space="preserve"> para saber </w:t>
      </w:r>
      <w:proofErr w:type="spellStart"/>
      <w:r w:rsidRPr="00F7381D">
        <w:rPr>
          <w:color w:val="000000" w:themeColor="text1"/>
        </w:rPr>
        <w:t>como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esta</w:t>
      </w:r>
      <w:proofErr w:type="spellEnd"/>
      <w:r w:rsidR="00DB52B0" w:rsidRPr="00F7381D">
        <w:rPr>
          <w:color w:val="000000" w:themeColor="text1"/>
        </w:rPr>
        <w:t>?</w:t>
      </w:r>
      <w:r w:rsidRPr="00F7381D">
        <w:rPr>
          <w:color w:val="000000" w:themeColor="text1"/>
        </w:rPr>
        <w:t xml:space="preserve">  Tambien </w:t>
      </w:r>
      <w:proofErr w:type="spellStart"/>
      <w:r w:rsidRPr="00F7381D">
        <w:rPr>
          <w:color w:val="000000" w:themeColor="text1"/>
        </w:rPr>
        <w:t>qui</w:t>
      </w:r>
      <w:r w:rsidR="00DB52B0" w:rsidRPr="00F7381D">
        <w:rPr>
          <w:color w:val="000000" w:themeColor="text1"/>
        </w:rPr>
        <w:t>e</w:t>
      </w:r>
      <w:r w:rsidRPr="00F7381D">
        <w:rPr>
          <w:color w:val="000000" w:themeColor="text1"/>
        </w:rPr>
        <w:t>ro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decirle</w:t>
      </w:r>
      <w:proofErr w:type="spellEnd"/>
      <w:r w:rsidRPr="00F7381D">
        <w:rPr>
          <w:color w:val="000000" w:themeColor="text1"/>
        </w:rPr>
        <w:t xml:space="preserve"> que </w:t>
      </w:r>
      <w:r w:rsidR="00654DEA" w:rsidRPr="00F7381D">
        <w:rPr>
          <w:color w:val="000000" w:themeColor="text1"/>
        </w:rPr>
        <w:t xml:space="preserve">soy </w:t>
      </w:r>
      <w:proofErr w:type="spellStart"/>
      <w:r w:rsidR="00654DEA" w:rsidRPr="00F7381D">
        <w:rPr>
          <w:color w:val="000000" w:themeColor="text1"/>
        </w:rPr>
        <w:t>voluntario</w:t>
      </w:r>
      <w:proofErr w:type="spellEnd"/>
      <w:r w:rsidR="00DB52B0" w:rsidRPr="00F7381D">
        <w:rPr>
          <w:color w:val="000000" w:themeColor="text1"/>
        </w:rPr>
        <w:t>(</w:t>
      </w:r>
      <w:proofErr w:type="gramStart"/>
      <w:r w:rsidR="00DB52B0" w:rsidRPr="00F7381D">
        <w:rPr>
          <w:color w:val="000000" w:themeColor="text1"/>
        </w:rPr>
        <w:t>a)</w:t>
      </w:r>
      <w:r w:rsidR="00654DEA" w:rsidRPr="00F7381D">
        <w:rPr>
          <w:color w:val="000000" w:themeColor="text1"/>
        </w:rPr>
        <w:t xml:space="preserve"> </w:t>
      </w:r>
      <w:r w:rsidRPr="00F7381D">
        <w:rPr>
          <w:color w:val="000000" w:themeColor="text1"/>
        </w:rPr>
        <w:t xml:space="preserve"> con</w:t>
      </w:r>
      <w:proofErr w:type="gramEnd"/>
      <w:r w:rsidRPr="00F7381D">
        <w:rPr>
          <w:color w:val="000000" w:themeColor="text1"/>
        </w:rPr>
        <w:t xml:space="preserve">  (el </w:t>
      </w:r>
      <w:proofErr w:type="spellStart"/>
      <w:r w:rsidRPr="00F7381D">
        <w:rPr>
          <w:color w:val="000000" w:themeColor="text1"/>
        </w:rPr>
        <w:t>nombre</w:t>
      </w:r>
      <w:proofErr w:type="spellEnd"/>
      <w:r w:rsidRPr="00F7381D">
        <w:rPr>
          <w:color w:val="000000" w:themeColor="text1"/>
        </w:rPr>
        <w:t xml:space="preserve"> de </w:t>
      </w:r>
      <w:proofErr w:type="spellStart"/>
      <w:r w:rsidRPr="00F7381D">
        <w:rPr>
          <w:color w:val="000000" w:themeColor="text1"/>
        </w:rPr>
        <w:t>su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organizacion</w:t>
      </w:r>
      <w:proofErr w:type="spellEnd"/>
      <w:r w:rsidRPr="00F7381D">
        <w:rPr>
          <w:color w:val="000000" w:themeColor="text1"/>
        </w:rPr>
        <w:t xml:space="preserve">) para </w:t>
      </w:r>
      <w:proofErr w:type="spellStart"/>
      <w:r w:rsidRPr="00F7381D">
        <w:rPr>
          <w:color w:val="000000" w:themeColor="text1"/>
        </w:rPr>
        <w:t>asegurar</w:t>
      </w:r>
      <w:r w:rsidR="00654DEA" w:rsidRPr="00F7381D">
        <w:rPr>
          <w:color w:val="000000" w:themeColor="text1"/>
        </w:rPr>
        <w:t>nos</w:t>
      </w:r>
      <w:proofErr w:type="spellEnd"/>
      <w:r w:rsidR="008C7765" w:rsidRPr="00F7381D">
        <w:rPr>
          <w:color w:val="000000" w:themeColor="text1"/>
        </w:rPr>
        <w:t xml:space="preserve"> de</w:t>
      </w:r>
      <w:r w:rsidRPr="00F7381D">
        <w:rPr>
          <w:color w:val="000000" w:themeColor="text1"/>
        </w:rPr>
        <w:t xml:space="preserve"> que </w:t>
      </w:r>
      <w:proofErr w:type="spellStart"/>
      <w:r w:rsidRPr="00F7381D">
        <w:rPr>
          <w:color w:val="000000" w:themeColor="text1"/>
        </w:rPr>
        <w:t>su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familia</w:t>
      </w:r>
      <w:proofErr w:type="spellEnd"/>
      <w:r w:rsidRPr="00F7381D">
        <w:rPr>
          <w:color w:val="000000" w:themeColor="text1"/>
        </w:rPr>
        <w:t xml:space="preserve"> </w:t>
      </w:r>
      <w:r w:rsidR="00654DEA" w:rsidRPr="00F7381D">
        <w:rPr>
          <w:color w:val="000000" w:themeColor="text1"/>
        </w:rPr>
        <w:t xml:space="preserve">sera </w:t>
      </w:r>
      <w:proofErr w:type="spellStart"/>
      <w:r w:rsidR="00654DEA" w:rsidRPr="00F7381D">
        <w:rPr>
          <w:color w:val="000000" w:themeColor="text1"/>
        </w:rPr>
        <w:t>incluida</w:t>
      </w:r>
      <w:proofErr w:type="spellEnd"/>
      <w:r w:rsidR="00654DEA" w:rsidRPr="00F7381D">
        <w:rPr>
          <w:color w:val="000000" w:themeColor="text1"/>
        </w:rPr>
        <w:t xml:space="preserve"> </w:t>
      </w:r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en</w:t>
      </w:r>
      <w:proofErr w:type="spellEnd"/>
      <w:r w:rsidRPr="00F7381D">
        <w:rPr>
          <w:color w:val="000000" w:themeColor="text1"/>
        </w:rPr>
        <w:t xml:space="preserve"> el </w:t>
      </w:r>
      <w:proofErr w:type="spellStart"/>
      <w:r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 de</w:t>
      </w:r>
      <w:r w:rsidR="001060FD" w:rsidRPr="00F7381D">
        <w:rPr>
          <w:color w:val="000000" w:themeColor="text1"/>
        </w:rPr>
        <w:t>l</w:t>
      </w:r>
      <w:r w:rsidRPr="00F7381D">
        <w:rPr>
          <w:color w:val="000000" w:themeColor="text1"/>
        </w:rPr>
        <w:t xml:space="preserve"> 2020. </w:t>
      </w:r>
    </w:p>
    <w:p w14:paraId="5BF7226D" w14:textId="77777777" w:rsidR="009255FF" w:rsidRPr="00F7381D" w:rsidRDefault="009255FF" w:rsidP="00146799">
      <w:pPr>
        <w:pStyle w:val="Default"/>
        <w:rPr>
          <w:color w:val="000000" w:themeColor="text1"/>
        </w:rPr>
      </w:pPr>
    </w:p>
    <w:p w14:paraId="5CB5B724" w14:textId="77777777" w:rsidR="00146799" w:rsidRPr="00F7381D" w:rsidRDefault="00146799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. </w:t>
      </w:r>
    </w:p>
    <w:p w14:paraId="5B6E74E2" w14:textId="7648300B" w:rsidR="009255FF" w:rsidRPr="00F7381D" w:rsidRDefault="009255FF" w:rsidP="00146799">
      <w:pPr>
        <w:pStyle w:val="Default"/>
        <w:rPr>
          <w:color w:val="000000" w:themeColor="text1"/>
        </w:rPr>
      </w:pPr>
      <w:proofErr w:type="spellStart"/>
      <w:r w:rsidRPr="00F7381D">
        <w:rPr>
          <w:color w:val="000000" w:themeColor="text1"/>
        </w:rPr>
        <w:t>Pregunta</w:t>
      </w:r>
      <w:proofErr w:type="spellEnd"/>
      <w:r w:rsidRPr="00F7381D">
        <w:rPr>
          <w:color w:val="000000" w:themeColor="text1"/>
        </w:rPr>
        <w:t xml:space="preserve"> #1 – </w:t>
      </w:r>
      <w:proofErr w:type="spellStart"/>
      <w:r w:rsidRPr="00F7381D">
        <w:rPr>
          <w:color w:val="000000" w:themeColor="text1"/>
        </w:rPr>
        <w:t>Y</w:t>
      </w:r>
      <w:r w:rsidR="002F0D75" w:rsidRPr="00F7381D">
        <w:rPr>
          <w:color w:val="000000" w:themeColor="text1"/>
        </w:rPr>
        <w:t>o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="002F0D75" w:rsidRPr="00F7381D">
        <w:rPr>
          <w:color w:val="000000" w:themeColor="text1"/>
        </w:rPr>
        <w:t>ya</w:t>
      </w:r>
      <w:proofErr w:type="spellEnd"/>
      <w:r w:rsidR="002F0D75" w:rsidRPr="00F7381D">
        <w:rPr>
          <w:color w:val="000000" w:themeColor="text1"/>
        </w:rPr>
        <w:t xml:space="preserve"> </w:t>
      </w:r>
      <w:proofErr w:type="spellStart"/>
      <w:r w:rsidR="002F0D75" w:rsidRPr="00F7381D">
        <w:rPr>
          <w:color w:val="000000" w:themeColor="text1"/>
        </w:rPr>
        <w:t>llene</w:t>
      </w:r>
      <w:proofErr w:type="spellEnd"/>
      <w:r w:rsidRPr="00F7381D">
        <w:rPr>
          <w:color w:val="000000" w:themeColor="text1"/>
        </w:rPr>
        <w:t xml:space="preserve"> mi </w:t>
      </w:r>
      <w:proofErr w:type="spellStart"/>
      <w:r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.  </w:t>
      </w:r>
      <w:proofErr w:type="gramStart"/>
      <w:r w:rsidRPr="00F7381D">
        <w:rPr>
          <w:color w:val="000000" w:themeColor="text1"/>
        </w:rPr>
        <w:t>?</w:t>
      </w:r>
      <w:proofErr w:type="spellStart"/>
      <w:r w:rsidRPr="00F7381D">
        <w:rPr>
          <w:color w:val="000000" w:themeColor="text1"/>
        </w:rPr>
        <w:t>U</w:t>
      </w:r>
      <w:r w:rsidR="00FD0B72" w:rsidRPr="00F7381D">
        <w:rPr>
          <w:color w:val="000000" w:themeColor="text1"/>
        </w:rPr>
        <w:t>sted</w:t>
      </w:r>
      <w:proofErr w:type="spellEnd"/>
      <w:proofErr w:type="gramEnd"/>
      <w:r w:rsidRPr="00F7381D">
        <w:rPr>
          <w:color w:val="000000" w:themeColor="text1"/>
        </w:rPr>
        <w:t xml:space="preserve"> </w:t>
      </w:r>
      <w:proofErr w:type="spellStart"/>
      <w:r w:rsidR="00FD0B72" w:rsidRPr="00F7381D">
        <w:rPr>
          <w:color w:val="000000" w:themeColor="text1"/>
        </w:rPr>
        <w:t>ya</w:t>
      </w:r>
      <w:proofErr w:type="spellEnd"/>
      <w:r w:rsidR="00FD0B72" w:rsidRPr="00F7381D">
        <w:rPr>
          <w:color w:val="000000" w:themeColor="text1"/>
        </w:rPr>
        <w:t xml:space="preserve"> </w:t>
      </w:r>
      <w:r w:rsidRPr="00F7381D">
        <w:rPr>
          <w:color w:val="000000" w:themeColor="text1"/>
        </w:rPr>
        <w:t xml:space="preserve">lo </w:t>
      </w:r>
      <w:proofErr w:type="spellStart"/>
      <w:r w:rsidRPr="00F7381D">
        <w:rPr>
          <w:color w:val="000000" w:themeColor="text1"/>
        </w:rPr>
        <w:t>lleno</w:t>
      </w:r>
      <w:proofErr w:type="spellEnd"/>
      <w:r w:rsidRPr="00F7381D">
        <w:rPr>
          <w:color w:val="000000" w:themeColor="text1"/>
        </w:rPr>
        <w:t xml:space="preserve">? </w:t>
      </w:r>
    </w:p>
    <w:p w14:paraId="4B406344" w14:textId="77777777" w:rsidR="009255FF" w:rsidRPr="00F7381D" w:rsidRDefault="009255FF" w:rsidP="00146799">
      <w:pPr>
        <w:pStyle w:val="Default"/>
        <w:rPr>
          <w:color w:val="000000" w:themeColor="text1"/>
        </w:rPr>
      </w:pPr>
    </w:p>
    <w:p w14:paraId="78758606" w14:textId="685FC0A6" w:rsidR="009255FF" w:rsidRPr="00F7381D" w:rsidRDefault="009255FF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Si la </w:t>
      </w:r>
      <w:proofErr w:type="spellStart"/>
      <w:r w:rsidRPr="00F7381D">
        <w:rPr>
          <w:color w:val="000000" w:themeColor="text1"/>
        </w:rPr>
        <w:t>respuesta</w:t>
      </w:r>
      <w:proofErr w:type="spellEnd"/>
      <w:r w:rsidRPr="00F7381D">
        <w:rPr>
          <w:color w:val="000000" w:themeColor="text1"/>
        </w:rPr>
        <w:t xml:space="preserve"> es “Si” – </w:t>
      </w:r>
      <w:proofErr w:type="spellStart"/>
      <w:r w:rsidRPr="00F7381D">
        <w:rPr>
          <w:color w:val="000000" w:themeColor="text1"/>
        </w:rPr>
        <w:t>Excelente</w:t>
      </w:r>
      <w:proofErr w:type="spellEnd"/>
      <w:r w:rsidRPr="00F7381D">
        <w:rPr>
          <w:color w:val="000000" w:themeColor="text1"/>
        </w:rPr>
        <w:t xml:space="preserve">.  Gracias.  </w:t>
      </w:r>
      <w:bookmarkStart w:id="0" w:name="_Hlk43212323"/>
      <w:r w:rsidR="00654DEA" w:rsidRPr="00F7381D">
        <w:rPr>
          <w:color w:val="000000" w:themeColor="text1"/>
        </w:rPr>
        <w:t xml:space="preserve">Sus </w:t>
      </w:r>
      <w:proofErr w:type="spellStart"/>
      <w:r w:rsidR="00654DEA" w:rsidRPr="00F7381D">
        <w:rPr>
          <w:color w:val="000000" w:themeColor="text1"/>
        </w:rPr>
        <w:t>respuestas</w:t>
      </w:r>
      <w:proofErr w:type="spellEnd"/>
      <w:r w:rsidR="00654DEA" w:rsidRPr="00F7381D">
        <w:rPr>
          <w:color w:val="000000" w:themeColor="text1"/>
        </w:rPr>
        <w:t xml:space="preserve"> van </w:t>
      </w:r>
      <w:proofErr w:type="gramStart"/>
      <w:r w:rsidR="00654DEA" w:rsidRPr="00F7381D">
        <w:rPr>
          <w:color w:val="000000" w:themeColor="text1"/>
        </w:rPr>
        <w:t xml:space="preserve">a </w:t>
      </w:r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ayudar</w:t>
      </w:r>
      <w:proofErr w:type="spellEnd"/>
      <w:proofErr w:type="gramEnd"/>
      <w:r w:rsidRPr="00F7381D">
        <w:rPr>
          <w:color w:val="000000" w:themeColor="text1"/>
        </w:rPr>
        <w:t xml:space="preserve"> </w:t>
      </w:r>
      <w:r w:rsidR="00654DEA" w:rsidRPr="00F7381D">
        <w:rPr>
          <w:color w:val="000000" w:themeColor="text1"/>
        </w:rPr>
        <w:t xml:space="preserve">a </w:t>
      </w:r>
      <w:proofErr w:type="spellStart"/>
      <w:r w:rsidRPr="00F7381D">
        <w:rPr>
          <w:color w:val="000000" w:themeColor="text1"/>
        </w:rPr>
        <w:t>nuestr</w:t>
      </w:r>
      <w:r w:rsidR="008C7765" w:rsidRPr="00F7381D">
        <w:rPr>
          <w:color w:val="000000" w:themeColor="text1"/>
        </w:rPr>
        <w:t>a</w:t>
      </w:r>
      <w:r w:rsidR="001060FD" w:rsidRPr="00F7381D">
        <w:rPr>
          <w:color w:val="000000" w:themeColor="text1"/>
        </w:rPr>
        <w:t>s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comunidad</w:t>
      </w:r>
      <w:r w:rsidR="00654DEA" w:rsidRPr="00F7381D">
        <w:rPr>
          <w:color w:val="000000" w:themeColor="text1"/>
        </w:rPr>
        <w:t>es</w:t>
      </w:r>
      <w:proofErr w:type="spellEnd"/>
      <w:r w:rsidRPr="00F7381D">
        <w:rPr>
          <w:color w:val="000000" w:themeColor="text1"/>
        </w:rPr>
        <w:t xml:space="preserve"> y </w:t>
      </w:r>
      <w:proofErr w:type="spellStart"/>
      <w:r w:rsidRPr="00F7381D">
        <w:rPr>
          <w:color w:val="000000" w:themeColor="text1"/>
        </w:rPr>
        <w:t>nuestras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familias</w:t>
      </w:r>
      <w:proofErr w:type="spellEnd"/>
      <w:r w:rsidRPr="00F7381D">
        <w:rPr>
          <w:color w:val="000000" w:themeColor="text1"/>
        </w:rPr>
        <w:t xml:space="preserve">. </w:t>
      </w:r>
    </w:p>
    <w:p w14:paraId="4EA34640" w14:textId="61B274C9" w:rsidR="009255FF" w:rsidRPr="00F7381D" w:rsidRDefault="009255FF" w:rsidP="00146799">
      <w:pPr>
        <w:pStyle w:val="Default"/>
        <w:rPr>
          <w:color w:val="000000" w:themeColor="text1"/>
        </w:rPr>
      </w:pPr>
    </w:p>
    <w:bookmarkEnd w:id="0"/>
    <w:p w14:paraId="706A3D76" w14:textId="35BFAE12" w:rsidR="009255FF" w:rsidRPr="00F7381D" w:rsidRDefault="009255FF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Si la </w:t>
      </w:r>
      <w:proofErr w:type="spellStart"/>
      <w:r w:rsidRPr="00F7381D">
        <w:rPr>
          <w:color w:val="000000" w:themeColor="text1"/>
        </w:rPr>
        <w:t>respuesta</w:t>
      </w:r>
      <w:proofErr w:type="spellEnd"/>
      <w:r w:rsidRPr="00F7381D">
        <w:rPr>
          <w:color w:val="000000" w:themeColor="text1"/>
        </w:rPr>
        <w:t xml:space="preserve"> es “No” </w:t>
      </w:r>
      <w:proofErr w:type="gramStart"/>
      <w:r w:rsidRPr="00F7381D">
        <w:rPr>
          <w:color w:val="000000" w:themeColor="text1"/>
        </w:rPr>
        <w:t xml:space="preserve">– </w:t>
      </w:r>
      <w:r w:rsidR="00CC7E9D" w:rsidRPr="00F7381D">
        <w:rPr>
          <w:color w:val="000000" w:themeColor="text1"/>
        </w:rPr>
        <w:t>?</w:t>
      </w:r>
      <w:proofErr w:type="spellStart"/>
      <w:r w:rsidRPr="00F7381D">
        <w:rPr>
          <w:color w:val="000000" w:themeColor="text1"/>
        </w:rPr>
        <w:t>Esta</w:t>
      </w:r>
      <w:proofErr w:type="spellEnd"/>
      <w:proofErr w:type="gram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planeando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llenar</w:t>
      </w:r>
      <w:proofErr w:type="spellEnd"/>
      <w:r w:rsidR="00654DEA" w:rsidRPr="00F7381D">
        <w:rPr>
          <w:color w:val="000000" w:themeColor="text1"/>
        </w:rPr>
        <w:t xml:space="preserve"> el </w:t>
      </w:r>
      <w:proofErr w:type="spellStart"/>
      <w:r w:rsidR="00654DEA"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? </w:t>
      </w:r>
    </w:p>
    <w:p w14:paraId="524AD17A" w14:textId="77777777" w:rsidR="00CC7E9D" w:rsidRPr="00F7381D" w:rsidRDefault="00CC7E9D" w:rsidP="00146799">
      <w:pPr>
        <w:pStyle w:val="Default"/>
        <w:rPr>
          <w:b/>
          <w:bCs/>
          <w:color w:val="000000" w:themeColor="text1"/>
        </w:rPr>
      </w:pPr>
    </w:p>
    <w:p w14:paraId="0D979635" w14:textId="367D2B04" w:rsidR="00CC7E9D" w:rsidRPr="00F7381D" w:rsidRDefault="00CC7E9D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Si la </w:t>
      </w:r>
      <w:proofErr w:type="spellStart"/>
      <w:r w:rsidRPr="00F7381D">
        <w:rPr>
          <w:color w:val="000000" w:themeColor="text1"/>
        </w:rPr>
        <w:t>respuesta</w:t>
      </w:r>
      <w:proofErr w:type="spellEnd"/>
      <w:r w:rsidRPr="00F7381D">
        <w:rPr>
          <w:color w:val="000000" w:themeColor="text1"/>
        </w:rPr>
        <w:t xml:space="preserve"> es “Si” – Gracias.  </w:t>
      </w:r>
      <w:proofErr w:type="spellStart"/>
      <w:r w:rsidRPr="00F7381D">
        <w:rPr>
          <w:color w:val="000000" w:themeColor="text1"/>
        </w:rPr>
        <w:t>Es</w:t>
      </w:r>
      <w:r w:rsidR="001060FD" w:rsidRPr="00F7381D">
        <w:rPr>
          <w:color w:val="000000" w:themeColor="text1"/>
        </w:rPr>
        <w:t>o</w:t>
      </w:r>
      <w:proofErr w:type="spellEnd"/>
      <w:r w:rsidR="001060FD" w:rsidRPr="00F7381D">
        <w:rPr>
          <w:color w:val="000000" w:themeColor="text1"/>
        </w:rPr>
        <w:t xml:space="preserve"> es genial</w:t>
      </w:r>
      <w:r w:rsidRPr="00F7381D">
        <w:rPr>
          <w:color w:val="000000" w:themeColor="text1"/>
        </w:rPr>
        <w:t xml:space="preserve">. </w:t>
      </w:r>
    </w:p>
    <w:p w14:paraId="7AA569DC" w14:textId="77777777" w:rsidR="00CC7E9D" w:rsidRPr="00F7381D" w:rsidRDefault="00CC7E9D" w:rsidP="00146799">
      <w:pPr>
        <w:pStyle w:val="Default"/>
        <w:rPr>
          <w:color w:val="000000" w:themeColor="text1"/>
        </w:rPr>
      </w:pPr>
    </w:p>
    <w:p w14:paraId="7D37ED23" w14:textId="0138B501" w:rsidR="00CC7E9D" w:rsidRPr="00F7381D" w:rsidRDefault="006F41F0" w:rsidP="00CC7E9D">
      <w:pPr>
        <w:pStyle w:val="Default"/>
        <w:rPr>
          <w:color w:val="000000" w:themeColor="text1"/>
        </w:rPr>
      </w:pPr>
      <w:proofErr w:type="spellStart"/>
      <w:r w:rsidRPr="00F7381D">
        <w:rPr>
          <w:color w:val="000000" w:themeColor="text1"/>
        </w:rPr>
        <w:t>Entonces</w:t>
      </w:r>
      <w:proofErr w:type="spellEnd"/>
      <w:r w:rsidR="00CC7E9D" w:rsidRPr="00F7381D">
        <w:rPr>
          <w:color w:val="000000" w:themeColor="text1"/>
        </w:rPr>
        <w:t xml:space="preserve"> </w:t>
      </w:r>
      <w:proofErr w:type="gramStart"/>
      <w:r w:rsidR="00CC7E9D" w:rsidRPr="00F7381D">
        <w:rPr>
          <w:color w:val="000000" w:themeColor="text1"/>
        </w:rPr>
        <w:t>– ?</w:t>
      </w:r>
      <w:proofErr w:type="gramEnd"/>
      <w:r w:rsidR="00CC7E9D" w:rsidRPr="00F7381D">
        <w:rPr>
          <w:color w:val="000000" w:themeColor="text1"/>
        </w:rPr>
        <w:t xml:space="preserve"> Como </w:t>
      </w:r>
      <w:proofErr w:type="spellStart"/>
      <w:r w:rsidR="00CC7E9D" w:rsidRPr="00F7381D">
        <w:rPr>
          <w:color w:val="000000" w:themeColor="text1"/>
        </w:rPr>
        <w:t>va</w:t>
      </w:r>
      <w:proofErr w:type="spellEnd"/>
      <w:r w:rsidR="00CC7E9D" w:rsidRPr="00F7381D">
        <w:rPr>
          <w:color w:val="000000" w:themeColor="text1"/>
        </w:rPr>
        <w:t xml:space="preserve"> a </w:t>
      </w:r>
      <w:proofErr w:type="spellStart"/>
      <w:r w:rsidR="00CC7E9D" w:rsidRPr="00F7381D">
        <w:rPr>
          <w:color w:val="000000" w:themeColor="text1"/>
        </w:rPr>
        <w:t>llenar</w:t>
      </w:r>
      <w:proofErr w:type="spellEnd"/>
      <w:r w:rsidR="00654DEA" w:rsidRPr="00F7381D">
        <w:rPr>
          <w:color w:val="000000" w:themeColor="text1"/>
        </w:rPr>
        <w:t xml:space="preserve"> el </w:t>
      </w:r>
      <w:proofErr w:type="spellStart"/>
      <w:r w:rsidR="00654DEA" w:rsidRPr="00F7381D">
        <w:rPr>
          <w:color w:val="000000" w:themeColor="text1"/>
        </w:rPr>
        <w:t>Censo</w:t>
      </w:r>
      <w:proofErr w:type="spellEnd"/>
      <w:r w:rsidR="00CC7E9D" w:rsidRPr="00F7381D">
        <w:rPr>
          <w:color w:val="000000" w:themeColor="text1"/>
        </w:rPr>
        <w:t xml:space="preserve">?  Por internet?  Por </w:t>
      </w:r>
      <w:proofErr w:type="spellStart"/>
      <w:proofErr w:type="gramStart"/>
      <w:r w:rsidR="002F0D75" w:rsidRPr="00F7381D">
        <w:rPr>
          <w:color w:val="000000" w:themeColor="text1"/>
        </w:rPr>
        <w:t>teléfono</w:t>
      </w:r>
      <w:proofErr w:type="spellEnd"/>
      <w:r w:rsidR="002F0D75" w:rsidRPr="00F7381D" w:rsidDel="002F0D75">
        <w:rPr>
          <w:color w:val="000000" w:themeColor="text1"/>
        </w:rPr>
        <w:t xml:space="preserve"> </w:t>
      </w:r>
      <w:r w:rsidR="00CC7E9D" w:rsidRPr="00F7381D">
        <w:rPr>
          <w:color w:val="000000" w:themeColor="text1"/>
        </w:rPr>
        <w:t>?</w:t>
      </w:r>
      <w:proofErr w:type="gramEnd"/>
      <w:r w:rsidR="00CC7E9D" w:rsidRPr="00F7381D">
        <w:rPr>
          <w:color w:val="000000" w:themeColor="text1"/>
        </w:rPr>
        <w:t xml:space="preserve"> Por </w:t>
      </w:r>
      <w:proofErr w:type="spellStart"/>
      <w:r w:rsidR="00CC7E9D" w:rsidRPr="00F7381D">
        <w:rPr>
          <w:color w:val="000000" w:themeColor="text1"/>
        </w:rPr>
        <w:t>correo</w:t>
      </w:r>
      <w:proofErr w:type="spellEnd"/>
      <w:r w:rsidR="00CC7E9D" w:rsidRPr="00F7381D">
        <w:rPr>
          <w:color w:val="000000" w:themeColor="text1"/>
        </w:rPr>
        <w:t xml:space="preserve">? </w:t>
      </w:r>
    </w:p>
    <w:p w14:paraId="7239F85A" w14:textId="77777777" w:rsidR="00CC7E9D" w:rsidRPr="00F7381D" w:rsidRDefault="00CC7E9D" w:rsidP="00146799">
      <w:pPr>
        <w:pStyle w:val="Default"/>
        <w:rPr>
          <w:color w:val="000000" w:themeColor="text1"/>
        </w:rPr>
      </w:pPr>
    </w:p>
    <w:p w14:paraId="30AEF3D9" w14:textId="57105309" w:rsidR="00CC7E9D" w:rsidRPr="00F7381D" w:rsidRDefault="00CC7E9D" w:rsidP="00146799">
      <w:pPr>
        <w:pStyle w:val="Default"/>
        <w:rPr>
          <w:b/>
          <w:bCs/>
          <w:color w:val="000000" w:themeColor="text1"/>
        </w:rPr>
      </w:pPr>
      <w:r w:rsidRPr="00F7381D">
        <w:rPr>
          <w:b/>
          <w:bCs/>
          <w:color w:val="000000" w:themeColor="text1"/>
        </w:rPr>
        <w:t xml:space="preserve">Para </w:t>
      </w:r>
      <w:proofErr w:type="spellStart"/>
      <w:r w:rsidRPr="00F7381D">
        <w:rPr>
          <w:b/>
          <w:bCs/>
          <w:color w:val="000000" w:themeColor="text1"/>
        </w:rPr>
        <w:t>llenarlo</w:t>
      </w:r>
      <w:proofErr w:type="spellEnd"/>
      <w:r w:rsidRPr="00F7381D">
        <w:rPr>
          <w:b/>
          <w:bCs/>
          <w:color w:val="000000" w:themeColor="text1"/>
        </w:rPr>
        <w:t xml:space="preserve"> por internet: </w:t>
      </w:r>
      <w:proofErr w:type="spellStart"/>
      <w:r w:rsidRPr="00F7381D">
        <w:rPr>
          <w:b/>
          <w:bCs/>
          <w:color w:val="000000" w:themeColor="text1"/>
        </w:rPr>
        <w:t>visite</w:t>
      </w:r>
      <w:proofErr w:type="spellEnd"/>
      <w:r w:rsidRPr="00F7381D">
        <w:rPr>
          <w:b/>
          <w:bCs/>
          <w:color w:val="000000" w:themeColor="text1"/>
        </w:rPr>
        <w:t xml:space="preserve"> a 2020census.gov</w:t>
      </w:r>
      <w:r w:rsidR="00654DEA" w:rsidRPr="00F7381D">
        <w:rPr>
          <w:b/>
          <w:bCs/>
          <w:color w:val="000000" w:themeColor="text1"/>
        </w:rPr>
        <w:t>/es</w:t>
      </w:r>
    </w:p>
    <w:p w14:paraId="1DCE7778" w14:textId="77777777" w:rsidR="00E51A6D" w:rsidRPr="00F7381D" w:rsidRDefault="00E51A6D" w:rsidP="00146799">
      <w:pPr>
        <w:pStyle w:val="Default"/>
        <w:rPr>
          <w:b/>
          <w:bCs/>
          <w:color w:val="000000" w:themeColor="text1"/>
        </w:rPr>
      </w:pPr>
    </w:p>
    <w:p w14:paraId="3C4C3F1C" w14:textId="14EC99BE" w:rsidR="00CC7E9D" w:rsidRPr="00F7381D" w:rsidRDefault="00CC7E9D" w:rsidP="00146799">
      <w:pPr>
        <w:pStyle w:val="Default"/>
        <w:rPr>
          <w:b/>
          <w:bCs/>
          <w:color w:val="000000" w:themeColor="text1"/>
        </w:rPr>
      </w:pPr>
      <w:r w:rsidRPr="00F7381D">
        <w:rPr>
          <w:b/>
          <w:bCs/>
          <w:color w:val="000000" w:themeColor="text1"/>
        </w:rPr>
        <w:t xml:space="preserve">Para </w:t>
      </w:r>
      <w:proofErr w:type="spellStart"/>
      <w:r w:rsidRPr="00F7381D">
        <w:rPr>
          <w:b/>
          <w:bCs/>
          <w:color w:val="000000" w:themeColor="text1"/>
        </w:rPr>
        <w:t>llenarlo</w:t>
      </w:r>
      <w:proofErr w:type="spellEnd"/>
      <w:r w:rsidRPr="00F7381D">
        <w:rPr>
          <w:b/>
          <w:bCs/>
          <w:color w:val="000000" w:themeColor="text1"/>
        </w:rPr>
        <w:t xml:space="preserve"> por </w:t>
      </w:r>
      <w:proofErr w:type="spellStart"/>
      <w:r w:rsidR="002F0D75" w:rsidRPr="00F7381D">
        <w:rPr>
          <w:b/>
          <w:bCs/>
          <w:color w:val="000000" w:themeColor="text1"/>
        </w:rPr>
        <w:t>teléfono</w:t>
      </w:r>
      <w:proofErr w:type="spellEnd"/>
      <w:r w:rsidRPr="00F7381D">
        <w:rPr>
          <w:b/>
          <w:bCs/>
          <w:color w:val="000000" w:themeColor="text1"/>
        </w:rPr>
        <w:t xml:space="preserve">: </w:t>
      </w:r>
      <w:proofErr w:type="spellStart"/>
      <w:r w:rsidRPr="00F7381D">
        <w:rPr>
          <w:b/>
          <w:bCs/>
          <w:color w:val="000000" w:themeColor="text1"/>
        </w:rPr>
        <w:t>llame</w:t>
      </w:r>
      <w:proofErr w:type="spellEnd"/>
      <w:r w:rsidRPr="00F7381D">
        <w:rPr>
          <w:b/>
          <w:bCs/>
          <w:color w:val="000000" w:themeColor="text1"/>
        </w:rPr>
        <w:t xml:space="preserve"> 844-330-2020 por Ingles or 844-468-2020 por </w:t>
      </w:r>
      <w:proofErr w:type="spellStart"/>
      <w:r w:rsidRPr="00F7381D">
        <w:rPr>
          <w:b/>
          <w:bCs/>
          <w:color w:val="000000" w:themeColor="text1"/>
        </w:rPr>
        <w:t>Espanol</w:t>
      </w:r>
      <w:proofErr w:type="spellEnd"/>
      <w:r w:rsidRPr="00F7381D">
        <w:rPr>
          <w:b/>
          <w:bCs/>
          <w:color w:val="000000" w:themeColor="text1"/>
        </w:rPr>
        <w:t xml:space="preserve"> </w:t>
      </w:r>
    </w:p>
    <w:p w14:paraId="472EFBEC" w14:textId="3578DD00" w:rsidR="00146799" w:rsidRPr="00F7381D" w:rsidRDefault="00146799" w:rsidP="00F7381D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 </w:t>
      </w:r>
    </w:p>
    <w:p w14:paraId="5EFC1FCD" w14:textId="0E46CC3D" w:rsidR="00CC7E9D" w:rsidRPr="00F7381D" w:rsidDel="00F7381D" w:rsidRDefault="00CC7E9D" w:rsidP="00146799">
      <w:pPr>
        <w:pStyle w:val="Default"/>
        <w:rPr>
          <w:del w:id="1" w:author="Melinda A Stanley (CENSUS/DN FED)" w:date="2020-06-19T12:19:00Z"/>
          <w:b/>
          <w:bCs/>
          <w:color w:val="000000" w:themeColor="text1"/>
        </w:rPr>
      </w:pPr>
      <w:r w:rsidRPr="00F7381D">
        <w:rPr>
          <w:b/>
          <w:bCs/>
          <w:color w:val="000000" w:themeColor="text1"/>
        </w:rPr>
        <w:t xml:space="preserve">Para </w:t>
      </w:r>
      <w:proofErr w:type="spellStart"/>
      <w:r w:rsidRPr="00F7381D">
        <w:rPr>
          <w:b/>
          <w:bCs/>
          <w:color w:val="000000" w:themeColor="text1"/>
        </w:rPr>
        <w:t>llenarlo</w:t>
      </w:r>
      <w:proofErr w:type="spellEnd"/>
      <w:r w:rsidRPr="00F7381D">
        <w:rPr>
          <w:b/>
          <w:bCs/>
          <w:color w:val="000000" w:themeColor="text1"/>
        </w:rPr>
        <w:t xml:space="preserve"> por </w:t>
      </w:r>
      <w:proofErr w:type="spellStart"/>
      <w:r w:rsidRPr="00F7381D">
        <w:rPr>
          <w:b/>
          <w:bCs/>
          <w:color w:val="000000" w:themeColor="text1"/>
        </w:rPr>
        <w:t>correo</w:t>
      </w:r>
      <w:proofErr w:type="spellEnd"/>
      <w:r w:rsidRPr="00F7381D">
        <w:rPr>
          <w:b/>
          <w:bCs/>
          <w:color w:val="000000" w:themeColor="text1"/>
        </w:rPr>
        <w:t xml:space="preserve">: </w:t>
      </w:r>
      <w:proofErr w:type="spellStart"/>
      <w:r w:rsidRPr="00F7381D">
        <w:rPr>
          <w:b/>
          <w:bCs/>
          <w:color w:val="000000" w:themeColor="text1"/>
        </w:rPr>
        <w:t>Llene</w:t>
      </w:r>
      <w:proofErr w:type="spellEnd"/>
      <w:r w:rsidRPr="00F7381D">
        <w:rPr>
          <w:b/>
          <w:bCs/>
          <w:color w:val="000000" w:themeColor="text1"/>
        </w:rPr>
        <w:t xml:space="preserve"> </w:t>
      </w:r>
      <w:proofErr w:type="spellStart"/>
      <w:r w:rsidRPr="00F7381D">
        <w:rPr>
          <w:b/>
          <w:bCs/>
          <w:color w:val="000000" w:themeColor="text1"/>
        </w:rPr>
        <w:t>su</w:t>
      </w:r>
      <w:proofErr w:type="spellEnd"/>
      <w:r w:rsidRPr="00F7381D">
        <w:rPr>
          <w:b/>
          <w:bCs/>
          <w:color w:val="000000" w:themeColor="text1"/>
        </w:rPr>
        <w:t xml:space="preserve"> </w:t>
      </w:r>
      <w:proofErr w:type="spellStart"/>
      <w:proofErr w:type="gramStart"/>
      <w:r w:rsidRPr="00F7381D">
        <w:rPr>
          <w:b/>
          <w:bCs/>
          <w:color w:val="000000" w:themeColor="text1"/>
        </w:rPr>
        <w:t>formulario</w:t>
      </w:r>
      <w:proofErr w:type="spellEnd"/>
      <w:r w:rsidRPr="00F7381D">
        <w:rPr>
          <w:b/>
          <w:bCs/>
          <w:color w:val="000000" w:themeColor="text1"/>
        </w:rPr>
        <w:t xml:space="preserve">  y</w:t>
      </w:r>
      <w:proofErr w:type="gramEnd"/>
      <w:r w:rsidRPr="00F7381D">
        <w:rPr>
          <w:b/>
          <w:bCs/>
          <w:color w:val="000000" w:themeColor="text1"/>
        </w:rPr>
        <w:t xml:space="preserve"> lo </w:t>
      </w:r>
      <w:proofErr w:type="spellStart"/>
      <w:r w:rsidRPr="00F7381D">
        <w:rPr>
          <w:b/>
          <w:bCs/>
          <w:color w:val="000000" w:themeColor="text1"/>
        </w:rPr>
        <w:t>mande</w:t>
      </w:r>
      <w:r w:rsidR="00654DEA" w:rsidRPr="00F7381D">
        <w:rPr>
          <w:b/>
          <w:bCs/>
          <w:color w:val="000000" w:themeColor="text1"/>
        </w:rPr>
        <w:t>lo</w:t>
      </w:r>
      <w:proofErr w:type="spellEnd"/>
      <w:r w:rsidRPr="00F7381D">
        <w:rPr>
          <w:b/>
          <w:bCs/>
          <w:color w:val="000000" w:themeColor="text1"/>
        </w:rPr>
        <w:t xml:space="preserve"> por </w:t>
      </w:r>
      <w:proofErr w:type="spellStart"/>
      <w:r w:rsidRPr="00F7381D">
        <w:rPr>
          <w:b/>
          <w:bCs/>
          <w:color w:val="000000" w:themeColor="text1"/>
        </w:rPr>
        <w:t>correo</w:t>
      </w:r>
      <w:proofErr w:type="spellEnd"/>
      <w:r w:rsidRPr="00F7381D">
        <w:rPr>
          <w:b/>
          <w:bCs/>
          <w:color w:val="000000" w:themeColor="text1"/>
        </w:rPr>
        <w:t xml:space="preserve"> (</w:t>
      </w:r>
      <w:r w:rsidR="001060FD" w:rsidRPr="00F7381D">
        <w:rPr>
          <w:b/>
          <w:bCs/>
          <w:color w:val="000000" w:themeColor="text1"/>
        </w:rPr>
        <w:t xml:space="preserve">la </w:t>
      </w:r>
      <w:proofErr w:type="spellStart"/>
      <w:r w:rsidR="001060FD" w:rsidRPr="00F7381D">
        <w:rPr>
          <w:b/>
          <w:bCs/>
          <w:color w:val="000000" w:themeColor="text1"/>
        </w:rPr>
        <w:t>estampilla</w:t>
      </w:r>
      <w:proofErr w:type="spellEnd"/>
      <w:r w:rsidR="001060FD" w:rsidRPr="00F7381D">
        <w:rPr>
          <w:b/>
          <w:bCs/>
          <w:color w:val="000000" w:themeColor="text1"/>
        </w:rPr>
        <w:t xml:space="preserve"> es gratis</w:t>
      </w:r>
      <w:r w:rsidR="00654DEA" w:rsidRPr="00F7381D">
        <w:rPr>
          <w:b/>
          <w:bCs/>
          <w:color w:val="000000" w:themeColor="text1"/>
        </w:rPr>
        <w:t xml:space="preserve"> </w:t>
      </w:r>
      <w:r w:rsidRPr="00F7381D">
        <w:rPr>
          <w:b/>
          <w:bCs/>
          <w:color w:val="000000" w:themeColor="text1"/>
        </w:rPr>
        <w:t>)</w:t>
      </w:r>
    </w:p>
    <w:p w14:paraId="794E263D" w14:textId="77777777" w:rsidR="00146799" w:rsidRPr="00F7381D" w:rsidRDefault="00146799" w:rsidP="00146799">
      <w:pPr>
        <w:pStyle w:val="Default"/>
        <w:rPr>
          <w:color w:val="000000" w:themeColor="text1"/>
        </w:rPr>
      </w:pPr>
    </w:p>
    <w:p w14:paraId="461DEDB8" w14:textId="77777777" w:rsidR="00146799" w:rsidRPr="00F7381D" w:rsidRDefault="00146799" w:rsidP="00146799">
      <w:pPr>
        <w:pStyle w:val="Default"/>
        <w:rPr>
          <w:color w:val="000000" w:themeColor="text1"/>
        </w:rPr>
      </w:pPr>
    </w:p>
    <w:p w14:paraId="0AF4AC9A" w14:textId="1D02FD28" w:rsidR="00CC7E9D" w:rsidRPr="00F7381D" w:rsidRDefault="00E51A6D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>o</w:t>
      </w:r>
      <w:r w:rsidRPr="00F7381D" w:rsidDel="00E51A6D">
        <w:rPr>
          <w:color w:val="000000" w:themeColor="text1"/>
        </w:rPr>
        <w:t xml:space="preserve"> </w:t>
      </w:r>
      <w:r w:rsidR="00CC7E9D" w:rsidRPr="00F7381D">
        <w:rPr>
          <w:color w:val="000000" w:themeColor="text1"/>
        </w:rPr>
        <w:t xml:space="preserve">Si la </w:t>
      </w:r>
      <w:proofErr w:type="spellStart"/>
      <w:r w:rsidR="00CC7E9D" w:rsidRPr="00F7381D">
        <w:rPr>
          <w:color w:val="000000" w:themeColor="text1"/>
        </w:rPr>
        <w:t>respuesta</w:t>
      </w:r>
      <w:proofErr w:type="spellEnd"/>
      <w:r w:rsidR="00CC7E9D" w:rsidRPr="00F7381D">
        <w:rPr>
          <w:color w:val="000000" w:themeColor="text1"/>
        </w:rPr>
        <w:t xml:space="preserve"> es “No” </w:t>
      </w:r>
      <w:r w:rsidR="00F412FF" w:rsidRPr="00F7381D">
        <w:rPr>
          <w:color w:val="000000" w:themeColor="text1"/>
        </w:rPr>
        <w:t>–</w:t>
      </w:r>
      <w:r w:rsidR="00CC7E9D" w:rsidRPr="00F7381D">
        <w:rPr>
          <w:color w:val="000000" w:themeColor="text1"/>
        </w:rPr>
        <w:t xml:space="preserve"> </w:t>
      </w:r>
      <w:proofErr w:type="spellStart"/>
      <w:r w:rsidR="00F412FF" w:rsidRPr="00F7381D">
        <w:rPr>
          <w:color w:val="000000" w:themeColor="text1"/>
        </w:rPr>
        <w:t>Preguntele</w:t>
      </w:r>
      <w:proofErr w:type="spellEnd"/>
      <w:r w:rsidR="00F412FF" w:rsidRPr="00F7381D">
        <w:rPr>
          <w:color w:val="000000" w:themeColor="text1"/>
        </w:rPr>
        <w:t xml:space="preserve"> “</w:t>
      </w:r>
      <w:proofErr w:type="spellStart"/>
      <w:r w:rsidR="00F412FF" w:rsidRPr="00F7381D">
        <w:rPr>
          <w:color w:val="000000" w:themeColor="text1"/>
        </w:rPr>
        <w:t>porque</w:t>
      </w:r>
      <w:proofErr w:type="spellEnd"/>
      <w:r w:rsidR="00F412FF" w:rsidRPr="00F7381D">
        <w:rPr>
          <w:color w:val="000000" w:themeColor="text1"/>
        </w:rPr>
        <w:t xml:space="preserve"> no”? </w:t>
      </w:r>
      <w:proofErr w:type="spellStart"/>
      <w:r w:rsidR="00F412FF" w:rsidRPr="00F7381D">
        <w:rPr>
          <w:color w:val="000000" w:themeColor="text1"/>
        </w:rPr>
        <w:t>Escuche</w:t>
      </w:r>
      <w:proofErr w:type="spellEnd"/>
      <w:r w:rsidR="00F412FF" w:rsidRPr="00F7381D">
        <w:rPr>
          <w:color w:val="000000" w:themeColor="text1"/>
        </w:rPr>
        <w:t xml:space="preserve"> la razon y use la </w:t>
      </w:r>
      <w:proofErr w:type="spellStart"/>
      <w:r w:rsidR="00F412FF" w:rsidRPr="00F7381D">
        <w:rPr>
          <w:color w:val="000000" w:themeColor="text1"/>
        </w:rPr>
        <w:t>informacion</w:t>
      </w:r>
      <w:proofErr w:type="spellEnd"/>
      <w:r w:rsidR="00F412FF" w:rsidRPr="00F7381D">
        <w:rPr>
          <w:color w:val="000000" w:themeColor="text1"/>
        </w:rPr>
        <w:t xml:space="preserve"> </w:t>
      </w:r>
      <w:proofErr w:type="spellStart"/>
      <w:r w:rsidR="00F412FF" w:rsidRPr="00F7381D">
        <w:rPr>
          <w:color w:val="000000" w:themeColor="text1"/>
        </w:rPr>
        <w:t>abajo</w:t>
      </w:r>
      <w:proofErr w:type="spellEnd"/>
      <w:r w:rsidR="00F412FF" w:rsidRPr="00F7381D">
        <w:rPr>
          <w:color w:val="000000" w:themeColor="text1"/>
        </w:rPr>
        <w:t xml:space="preserve"> </w:t>
      </w:r>
      <w:r w:rsidR="00F412FF" w:rsidRPr="00F7381D">
        <w:rPr>
          <w:color w:val="000000" w:themeColor="text1"/>
        </w:rPr>
        <w:br/>
        <w:t>“</w:t>
      </w:r>
      <w:proofErr w:type="spellStart"/>
      <w:r w:rsidR="00F412FF" w:rsidRPr="00F7381D">
        <w:rPr>
          <w:color w:val="000000" w:themeColor="text1"/>
        </w:rPr>
        <w:t>Razones</w:t>
      </w:r>
      <w:proofErr w:type="spellEnd"/>
      <w:r w:rsidR="00F412FF" w:rsidRPr="00F7381D">
        <w:rPr>
          <w:color w:val="000000" w:themeColor="text1"/>
        </w:rPr>
        <w:t xml:space="preserve"> de </w:t>
      </w:r>
      <w:proofErr w:type="spellStart"/>
      <w:r w:rsidR="00F412FF" w:rsidRPr="00F7381D">
        <w:rPr>
          <w:color w:val="000000" w:themeColor="text1"/>
        </w:rPr>
        <w:t>llenar</w:t>
      </w:r>
      <w:proofErr w:type="spellEnd"/>
      <w:r w:rsidR="00F412FF" w:rsidRPr="00F7381D">
        <w:rPr>
          <w:color w:val="000000" w:themeColor="text1"/>
        </w:rPr>
        <w:t xml:space="preserve"> el </w:t>
      </w:r>
      <w:proofErr w:type="spellStart"/>
      <w:r w:rsidR="00F412FF" w:rsidRPr="00F7381D">
        <w:rPr>
          <w:color w:val="000000" w:themeColor="text1"/>
        </w:rPr>
        <w:t>Censo</w:t>
      </w:r>
      <w:proofErr w:type="spellEnd"/>
      <w:r w:rsidR="00F412FF" w:rsidRPr="00F7381D">
        <w:rPr>
          <w:color w:val="000000" w:themeColor="text1"/>
        </w:rPr>
        <w:t xml:space="preserve">” para </w:t>
      </w:r>
      <w:proofErr w:type="spellStart"/>
      <w:r w:rsidR="00F412FF" w:rsidRPr="00F7381D">
        <w:rPr>
          <w:color w:val="000000" w:themeColor="text1"/>
        </w:rPr>
        <w:t>suavamente</w:t>
      </w:r>
      <w:proofErr w:type="spellEnd"/>
      <w:r w:rsidR="00975D55" w:rsidRPr="00F7381D">
        <w:rPr>
          <w:color w:val="000000" w:themeColor="text1"/>
        </w:rPr>
        <w:t xml:space="preserve"> </w:t>
      </w:r>
      <w:proofErr w:type="spellStart"/>
      <w:r w:rsidR="00975D55" w:rsidRPr="00F7381D">
        <w:rPr>
          <w:color w:val="000000" w:themeColor="text1"/>
        </w:rPr>
        <w:t>sugerir</w:t>
      </w:r>
      <w:proofErr w:type="spellEnd"/>
      <w:r w:rsidR="00975D55" w:rsidRPr="00F7381D">
        <w:rPr>
          <w:color w:val="000000" w:themeColor="text1"/>
        </w:rPr>
        <w:t xml:space="preserve"> que lo </w:t>
      </w:r>
      <w:proofErr w:type="spellStart"/>
      <w:proofErr w:type="gramStart"/>
      <w:r w:rsidR="00975D55" w:rsidRPr="00F7381D">
        <w:rPr>
          <w:color w:val="000000" w:themeColor="text1"/>
        </w:rPr>
        <w:t>llenen</w:t>
      </w:r>
      <w:proofErr w:type="spellEnd"/>
      <w:r w:rsidR="00F412FF" w:rsidRPr="00F7381D">
        <w:rPr>
          <w:color w:val="000000" w:themeColor="text1"/>
        </w:rPr>
        <w:t xml:space="preserve"> .</w:t>
      </w:r>
      <w:proofErr w:type="gramEnd"/>
      <w:r w:rsidR="00F412FF" w:rsidRPr="00F7381D">
        <w:rPr>
          <w:color w:val="000000" w:themeColor="text1"/>
        </w:rPr>
        <w:t xml:space="preserve">  No </w:t>
      </w:r>
      <w:r w:rsidR="00975D55" w:rsidRPr="00F7381D">
        <w:rPr>
          <w:color w:val="000000" w:themeColor="text1"/>
        </w:rPr>
        <w:t xml:space="preserve">los </w:t>
      </w:r>
      <w:proofErr w:type="spellStart"/>
      <w:proofErr w:type="gramStart"/>
      <w:r w:rsidR="00975D55" w:rsidRPr="00F7381D">
        <w:rPr>
          <w:color w:val="000000" w:themeColor="text1"/>
        </w:rPr>
        <w:t>empuje</w:t>
      </w:r>
      <w:proofErr w:type="spellEnd"/>
      <w:r w:rsidR="00975D55" w:rsidRPr="00F7381D">
        <w:rPr>
          <w:color w:val="000000" w:themeColor="text1"/>
        </w:rPr>
        <w:t xml:space="preserve"> </w:t>
      </w:r>
      <w:r w:rsidR="00F412FF" w:rsidRPr="00F7381D">
        <w:rPr>
          <w:color w:val="000000" w:themeColor="text1"/>
        </w:rPr>
        <w:t xml:space="preserve"> –</w:t>
      </w:r>
      <w:proofErr w:type="gramEnd"/>
      <w:r w:rsidR="00F412FF" w:rsidRPr="00F7381D">
        <w:rPr>
          <w:color w:val="000000" w:themeColor="text1"/>
        </w:rPr>
        <w:t xml:space="preserve"> </w:t>
      </w:r>
      <w:proofErr w:type="spellStart"/>
      <w:r w:rsidR="00F412FF" w:rsidRPr="00F7381D">
        <w:rPr>
          <w:color w:val="000000" w:themeColor="text1"/>
        </w:rPr>
        <w:t>solament</w:t>
      </w:r>
      <w:r w:rsidR="00975D55" w:rsidRPr="00F7381D">
        <w:rPr>
          <w:color w:val="000000" w:themeColor="text1"/>
        </w:rPr>
        <w:t>e</w:t>
      </w:r>
      <w:proofErr w:type="spellEnd"/>
      <w:r w:rsidR="00975D55" w:rsidRPr="00F7381D">
        <w:rPr>
          <w:color w:val="000000" w:themeColor="text1"/>
        </w:rPr>
        <w:t xml:space="preserve"> dele</w:t>
      </w:r>
      <w:r w:rsidR="00F412FF" w:rsidRPr="00F7381D">
        <w:rPr>
          <w:color w:val="000000" w:themeColor="text1"/>
        </w:rPr>
        <w:t xml:space="preserve"> </w:t>
      </w:r>
      <w:proofErr w:type="spellStart"/>
      <w:r w:rsidR="00F412FF" w:rsidRPr="00F7381D">
        <w:rPr>
          <w:color w:val="000000" w:themeColor="text1"/>
        </w:rPr>
        <w:t>razones</w:t>
      </w:r>
      <w:proofErr w:type="spellEnd"/>
      <w:r w:rsidR="00F412FF" w:rsidRPr="00F7381D">
        <w:rPr>
          <w:color w:val="000000" w:themeColor="text1"/>
        </w:rPr>
        <w:t xml:space="preserve"> </w:t>
      </w:r>
      <w:r w:rsidR="00975D55" w:rsidRPr="00F7381D">
        <w:rPr>
          <w:color w:val="000000" w:themeColor="text1"/>
        </w:rPr>
        <w:t xml:space="preserve">por </w:t>
      </w:r>
      <w:r w:rsidR="00F412FF" w:rsidRPr="00F7381D">
        <w:rPr>
          <w:color w:val="000000" w:themeColor="text1"/>
        </w:rPr>
        <w:t xml:space="preserve"> que el </w:t>
      </w:r>
      <w:proofErr w:type="spellStart"/>
      <w:r w:rsidR="00F412FF" w:rsidRPr="00F7381D">
        <w:rPr>
          <w:color w:val="000000" w:themeColor="text1"/>
        </w:rPr>
        <w:t>Censo</w:t>
      </w:r>
      <w:proofErr w:type="spellEnd"/>
      <w:r w:rsidR="00F412FF" w:rsidRPr="00F7381D">
        <w:rPr>
          <w:color w:val="000000" w:themeColor="text1"/>
        </w:rPr>
        <w:t xml:space="preserve"> </w:t>
      </w:r>
      <w:r w:rsidR="00975D55" w:rsidRPr="00F7381D">
        <w:rPr>
          <w:color w:val="000000" w:themeColor="text1"/>
        </w:rPr>
        <w:t xml:space="preserve">es </w:t>
      </w:r>
      <w:r w:rsidR="00F412FF" w:rsidRPr="00F7381D">
        <w:rPr>
          <w:color w:val="000000" w:themeColor="text1"/>
        </w:rPr>
        <w:t xml:space="preserve"> </w:t>
      </w:r>
      <w:r w:rsidR="00975D55" w:rsidRPr="00F7381D">
        <w:rPr>
          <w:color w:val="000000" w:themeColor="text1"/>
        </w:rPr>
        <w:t>Segur</w:t>
      </w:r>
      <w:r w:rsidR="001060FD" w:rsidRPr="00F7381D">
        <w:rPr>
          <w:color w:val="000000" w:themeColor="text1"/>
        </w:rPr>
        <w:t>o</w:t>
      </w:r>
      <w:r w:rsidR="00F412FF" w:rsidRPr="00F7381D">
        <w:rPr>
          <w:color w:val="000000" w:themeColor="text1"/>
        </w:rPr>
        <w:t xml:space="preserve">, </w:t>
      </w:r>
      <w:proofErr w:type="spellStart"/>
      <w:r w:rsidR="001060FD" w:rsidRPr="00F7381D">
        <w:rPr>
          <w:color w:val="000000" w:themeColor="text1"/>
        </w:rPr>
        <w:t>F</w:t>
      </w:r>
      <w:r w:rsidR="00F412FF" w:rsidRPr="00F7381D">
        <w:rPr>
          <w:color w:val="000000" w:themeColor="text1"/>
        </w:rPr>
        <w:t>acil</w:t>
      </w:r>
      <w:proofErr w:type="spellEnd"/>
      <w:r w:rsidR="00F412FF" w:rsidRPr="00F7381D">
        <w:rPr>
          <w:color w:val="000000" w:themeColor="text1"/>
        </w:rPr>
        <w:t xml:space="preserve">, y </w:t>
      </w:r>
      <w:proofErr w:type="spellStart"/>
      <w:r w:rsidR="00F412FF" w:rsidRPr="00F7381D">
        <w:rPr>
          <w:color w:val="000000" w:themeColor="text1"/>
        </w:rPr>
        <w:t>sobre</w:t>
      </w:r>
      <w:proofErr w:type="spellEnd"/>
      <w:r w:rsidR="00F412FF" w:rsidRPr="00F7381D">
        <w:rPr>
          <w:color w:val="000000" w:themeColor="text1"/>
        </w:rPr>
        <w:t xml:space="preserve"> </w:t>
      </w:r>
      <w:proofErr w:type="spellStart"/>
      <w:r w:rsidR="00F412FF" w:rsidRPr="00F7381D">
        <w:rPr>
          <w:color w:val="000000" w:themeColor="text1"/>
        </w:rPr>
        <w:t>todo</w:t>
      </w:r>
      <w:proofErr w:type="spellEnd"/>
      <w:r w:rsidR="00F412FF" w:rsidRPr="00F7381D">
        <w:rPr>
          <w:color w:val="000000" w:themeColor="text1"/>
        </w:rPr>
        <w:t xml:space="preserve"> </w:t>
      </w:r>
      <w:proofErr w:type="spellStart"/>
      <w:r w:rsidR="001060FD" w:rsidRPr="00F7381D">
        <w:rPr>
          <w:color w:val="000000" w:themeColor="text1"/>
        </w:rPr>
        <w:t>I</w:t>
      </w:r>
      <w:r w:rsidR="00F412FF" w:rsidRPr="00F7381D">
        <w:rPr>
          <w:color w:val="000000" w:themeColor="text1"/>
        </w:rPr>
        <w:t>mportante</w:t>
      </w:r>
      <w:proofErr w:type="spellEnd"/>
      <w:r w:rsidR="00F412FF" w:rsidRPr="00F7381D">
        <w:rPr>
          <w:color w:val="000000" w:themeColor="text1"/>
        </w:rPr>
        <w:t xml:space="preserve">. </w:t>
      </w:r>
    </w:p>
    <w:p w14:paraId="6E9EBB8A" w14:textId="16B37F70" w:rsidR="00146799" w:rsidRPr="00F7381D" w:rsidDel="00F7381D" w:rsidRDefault="00146799" w:rsidP="00146799">
      <w:pPr>
        <w:pStyle w:val="Default"/>
        <w:rPr>
          <w:del w:id="2" w:author="Melinda A Stanley (CENSUS/DN FED)" w:date="2020-06-19T12:19:00Z"/>
          <w:color w:val="000000" w:themeColor="text1"/>
        </w:rPr>
      </w:pPr>
    </w:p>
    <w:p w14:paraId="5A8D9CBC" w14:textId="77777777" w:rsidR="00146799" w:rsidRPr="00F7381D" w:rsidRDefault="00146799" w:rsidP="00146799">
      <w:pPr>
        <w:pStyle w:val="Default"/>
        <w:rPr>
          <w:color w:val="000000" w:themeColor="text1"/>
        </w:rPr>
      </w:pPr>
    </w:p>
    <w:p w14:paraId="571E48C3" w14:textId="5DECF783" w:rsidR="00975D55" w:rsidRPr="00F7381D" w:rsidRDefault="00E51A6D" w:rsidP="00F7381D">
      <w:pPr>
        <w:pStyle w:val="Default"/>
        <w:jc w:val="both"/>
        <w:rPr>
          <w:color w:val="000000" w:themeColor="text1"/>
        </w:rPr>
      </w:pPr>
      <w:r w:rsidRPr="00F7381D">
        <w:rPr>
          <w:color w:val="000000" w:themeColor="text1"/>
        </w:rPr>
        <w:t>o</w:t>
      </w:r>
      <w:r w:rsidRPr="00F7381D" w:rsidDel="00E51A6D">
        <w:rPr>
          <w:color w:val="000000" w:themeColor="text1"/>
        </w:rPr>
        <w:t xml:space="preserve"> </w:t>
      </w:r>
      <w:proofErr w:type="spellStart"/>
      <w:r w:rsidR="006F41F0" w:rsidRPr="00F7381D">
        <w:rPr>
          <w:color w:val="000000" w:themeColor="text1"/>
        </w:rPr>
        <w:t>Entonces</w:t>
      </w:r>
      <w:proofErr w:type="spellEnd"/>
      <w:r w:rsidR="006F41F0" w:rsidRPr="00F7381D">
        <w:rPr>
          <w:color w:val="000000" w:themeColor="text1"/>
        </w:rPr>
        <w:t xml:space="preserve">, </w:t>
      </w:r>
      <w:proofErr w:type="spellStart"/>
      <w:r w:rsidR="006F41F0" w:rsidRPr="00F7381D">
        <w:rPr>
          <w:color w:val="000000" w:themeColor="text1"/>
        </w:rPr>
        <w:t>si</w:t>
      </w:r>
      <w:proofErr w:type="spellEnd"/>
      <w:r w:rsidR="006F41F0" w:rsidRPr="00F7381D">
        <w:rPr>
          <w:color w:val="000000" w:themeColor="text1"/>
        </w:rPr>
        <w:t xml:space="preserve"> </w:t>
      </w:r>
      <w:proofErr w:type="spellStart"/>
      <w:proofErr w:type="gramStart"/>
      <w:r w:rsidR="006F41F0" w:rsidRPr="00F7381D">
        <w:rPr>
          <w:color w:val="000000" w:themeColor="text1"/>
        </w:rPr>
        <w:t>decid</w:t>
      </w:r>
      <w:r w:rsidR="00975D55" w:rsidRPr="00F7381D">
        <w:rPr>
          <w:color w:val="000000" w:themeColor="text1"/>
        </w:rPr>
        <w:t>en</w:t>
      </w:r>
      <w:proofErr w:type="spellEnd"/>
      <w:r w:rsidR="00975D55" w:rsidRPr="00F7381D">
        <w:rPr>
          <w:color w:val="000000" w:themeColor="text1"/>
        </w:rPr>
        <w:t xml:space="preserve"> </w:t>
      </w:r>
      <w:r w:rsidR="006F41F0" w:rsidRPr="00F7381D">
        <w:rPr>
          <w:color w:val="000000" w:themeColor="text1"/>
        </w:rPr>
        <w:t xml:space="preserve"> “</w:t>
      </w:r>
      <w:proofErr w:type="gramEnd"/>
      <w:r w:rsidR="006F41F0" w:rsidRPr="00F7381D">
        <w:rPr>
          <w:color w:val="000000" w:themeColor="text1"/>
        </w:rPr>
        <w:t xml:space="preserve">Si” – Perfecto. Gracias.  </w:t>
      </w:r>
      <w:r w:rsidR="00975D55" w:rsidRPr="00F7381D">
        <w:rPr>
          <w:color w:val="000000" w:themeColor="text1"/>
        </w:rPr>
        <w:t xml:space="preserve">Sus </w:t>
      </w:r>
      <w:proofErr w:type="spellStart"/>
      <w:r w:rsidR="00975D55" w:rsidRPr="00F7381D">
        <w:rPr>
          <w:color w:val="000000" w:themeColor="text1"/>
        </w:rPr>
        <w:t>respuestas</w:t>
      </w:r>
      <w:proofErr w:type="spellEnd"/>
      <w:r w:rsidR="00975D55" w:rsidRPr="00F7381D">
        <w:rPr>
          <w:color w:val="000000" w:themeColor="text1"/>
        </w:rPr>
        <w:t xml:space="preserve"> van </w:t>
      </w:r>
      <w:proofErr w:type="gramStart"/>
      <w:r w:rsidR="00975D55" w:rsidRPr="00F7381D">
        <w:rPr>
          <w:color w:val="000000" w:themeColor="text1"/>
        </w:rPr>
        <w:t xml:space="preserve">a  </w:t>
      </w:r>
      <w:proofErr w:type="spellStart"/>
      <w:r w:rsidR="00975D55" w:rsidRPr="00F7381D">
        <w:rPr>
          <w:color w:val="000000" w:themeColor="text1"/>
        </w:rPr>
        <w:t>ayudar</w:t>
      </w:r>
      <w:proofErr w:type="spellEnd"/>
      <w:proofErr w:type="gramEnd"/>
      <w:r w:rsidR="00975D55" w:rsidRPr="00F7381D">
        <w:rPr>
          <w:color w:val="000000" w:themeColor="text1"/>
        </w:rPr>
        <w:t xml:space="preserve"> a </w:t>
      </w:r>
      <w:proofErr w:type="spellStart"/>
      <w:r w:rsidR="00975D55" w:rsidRPr="00F7381D">
        <w:rPr>
          <w:color w:val="000000" w:themeColor="text1"/>
        </w:rPr>
        <w:t>nuestra</w:t>
      </w:r>
      <w:proofErr w:type="spellEnd"/>
      <w:r w:rsidR="00975D55" w:rsidRPr="00F7381D">
        <w:rPr>
          <w:color w:val="000000" w:themeColor="text1"/>
        </w:rPr>
        <w:t xml:space="preserve"> </w:t>
      </w:r>
      <w:proofErr w:type="spellStart"/>
      <w:r w:rsidR="00975D55" w:rsidRPr="00F7381D">
        <w:rPr>
          <w:color w:val="000000" w:themeColor="text1"/>
        </w:rPr>
        <w:t>comunidades</w:t>
      </w:r>
      <w:proofErr w:type="spellEnd"/>
      <w:r w:rsidR="00975D55" w:rsidRPr="00F7381D">
        <w:rPr>
          <w:color w:val="000000" w:themeColor="text1"/>
        </w:rPr>
        <w:t xml:space="preserve">. </w:t>
      </w:r>
    </w:p>
    <w:p w14:paraId="3FDA391B" w14:textId="77777777" w:rsidR="00975D55" w:rsidRPr="00F7381D" w:rsidRDefault="00975D55" w:rsidP="00975D55">
      <w:pPr>
        <w:pStyle w:val="Default"/>
        <w:rPr>
          <w:color w:val="000000" w:themeColor="text1"/>
        </w:rPr>
      </w:pPr>
    </w:p>
    <w:p w14:paraId="1B272425" w14:textId="4E931FD5" w:rsidR="00146799" w:rsidRPr="00F7381D" w:rsidRDefault="00E51A6D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lastRenderedPageBreak/>
        <w:t>o</w:t>
      </w:r>
      <w:r w:rsidRPr="00F7381D" w:rsidDel="00975D55">
        <w:rPr>
          <w:color w:val="000000" w:themeColor="text1"/>
        </w:rPr>
        <w:t xml:space="preserve"> </w:t>
      </w:r>
      <w:proofErr w:type="spellStart"/>
      <w:r w:rsidR="007A191F" w:rsidRPr="00F7381D">
        <w:rPr>
          <w:color w:val="000000" w:themeColor="text1"/>
        </w:rPr>
        <w:t>Entonces</w:t>
      </w:r>
      <w:proofErr w:type="spellEnd"/>
      <w:r w:rsidR="007A191F" w:rsidRPr="00F7381D">
        <w:rPr>
          <w:color w:val="000000" w:themeColor="text1"/>
        </w:rPr>
        <w:t xml:space="preserve"> – Como </w:t>
      </w:r>
      <w:proofErr w:type="spellStart"/>
      <w:r w:rsidR="007A191F" w:rsidRPr="00F7381D">
        <w:rPr>
          <w:color w:val="000000" w:themeColor="text1"/>
        </w:rPr>
        <w:t>va</w:t>
      </w:r>
      <w:proofErr w:type="spellEnd"/>
      <w:r w:rsidR="007A191F" w:rsidRPr="00F7381D">
        <w:rPr>
          <w:color w:val="000000" w:themeColor="text1"/>
        </w:rPr>
        <w:t xml:space="preserve"> a </w:t>
      </w:r>
      <w:proofErr w:type="spellStart"/>
      <w:r w:rsidR="007A191F" w:rsidRPr="00F7381D">
        <w:rPr>
          <w:color w:val="000000" w:themeColor="text1"/>
        </w:rPr>
        <w:t>llenarlo</w:t>
      </w:r>
      <w:proofErr w:type="spellEnd"/>
      <w:r w:rsidR="007A191F" w:rsidRPr="00F7381D">
        <w:rPr>
          <w:color w:val="000000" w:themeColor="text1"/>
        </w:rPr>
        <w:t xml:space="preserve">? Por internet?  Por </w:t>
      </w:r>
      <w:proofErr w:type="spellStart"/>
      <w:r w:rsidR="007A191F" w:rsidRPr="00F7381D">
        <w:rPr>
          <w:color w:val="000000" w:themeColor="text1"/>
        </w:rPr>
        <w:t>telefono</w:t>
      </w:r>
      <w:proofErr w:type="spellEnd"/>
      <w:r w:rsidR="007A191F" w:rsidRPr="00F7381D">
        <w:rPr>
          <w:color w:val="000000" w:themeColor="text1"/>
        </w:rPr>
        <w:t xml:space="preserve">?  Por </w:t>
      </w:r>
      <w:proofErr w:type="spellStart"/>
      <w:r w:rsidR="007A191F" w:rsidRPr="00F7381D">
        <w:rPr>
          <w:color w:val="000000" w:themeColor="text1"/>
        </w:rPr>
        <w:t>correo</w:t>
      </w:r>
      <w:proofErr w:type="spellEnd"/>
      <w:r w:rsidR="007A191F" w:rsidRPr="00F7381D">
        <w:rPr>
          <w:color w:val="000000" w:themeColor="text1"/>
        </w:rPr>
        <w:t xml:space="preserve">? (Use las </w:t>
      </w:r>
      <w:proofErr w:type="spellStart"/>
      <w:r w:rsidR="007A191F" w:rsidRPr="00F7381D">
        <w:rPr>
          <w:color w:val="000000" w:themeColor="text1"/>
        </w:rPr>
        <w:t>direcciones</w:t>
      </w:r>
      <w:proofErr w:type="spellEnd"/>
      <w:r w:rsidR="007A191F" w:rsidRPr="00F7381D">
        <w:rPr>
          <w:color w:val="000000" w:themeColor="text1"/>
        </w:rPr>
        <w:t xml:space="preserve"> </w:t>
      </w:r>
      <w:proofErr w:type="spellStart"/>
      <w:r w:rsidR="007A191F" w:rsidRPr="00F7381D">
        <w:rPr>
          <w:color w:val="000000" w:themeColor="text1"/>
        </w:rPr>
        <w:t>arriba</w:t>
      </w:r>
      <w:proofErr w:type="spellEnd"/>
      <w:r w:rsidR="007A191F" w:rsidRPr="00F7381D">
        <w:rPr>
          <w:color w:val="000000" w:themeColor="text1"/>
        </w:rPr>
        <w:t xml:space="preserve"> </w:t>
      </w:r>
      <w:proofErr w:type="spellStart"/>
      <w:r w:rsidR="007A191F" w:rsidRPr="00F7381D">
        <w:rPr>
          <w:color w:val="000000" w:themeColor="text1"/>
        </w:rPr>
        <w:t>en</w:t>
      </w:r>
      <w:proofErr w:type="spellEnd"/>
      <w:r w:rsidR="007A191F" w:rsidRPr="00F7381D">
        <w:rPr>
          <w:color w:val="000000" w:themeColor="text1"/>
        </w:rPr>
        <w:t xml:space="preserve"> </w:t>
      </w:r>
      <w:proofErr w:type="spellStart"/>
      <w:r w:rsidR="007A191F" w:rsidRPr="00F7381D">
        <w:rPr>
          <w:color w:val="000000" w:themeColor="text1"/>
        </w:rPr>
        <w:t>como</w:t>
      </w:r>
      <w:proofErr w:type="spellEnd"/>
      <w:r w:rsidR="007A191F" w:rsidRPr="00F7381D">
        <w:rPr>
          <w:color w:val="000000" w:themeColor="text1"/>
        </w:rPr>
        <w:t xml:space="preserve"> </w:t>
      </w:r>
      <w:proofErr w:type="spellStart"/>
      <w:proofErr w:type="gramStart"/>
      <w:r w:rsidR="007A191F" w:rsidRPr="00F7381D">
        <w:rPr>
          <w:color w:val="000000" w:themeColor="text1"/>
        </w:rPr>
        <w:t>llenar</w:t>
      </w:r>
      <w:proofErr w:type="spellEnd"/>
      <w:r w:rsidR="00975D55" w:rsidRPr="00F7381D">
        <w:rPr>
          <w:color w:val="000000" w:themeColor="text1"/>
        </w:rPr>
        <w:t xml:space="preserve"> </w:t>
      </w:r>
      <w:r w:rsidR="007A191F" w:rsidRPr="00F7381D">
        <w:rPr>
          <w:color w:val="000000" w:themeColor="text1"/>
        </w:rPr>
        <w:t xml:space="preserve"> el</w:t>
      </w:r>
      <w:proofErr w:type="gramEnd"/>
      <w:r w:rsidR="007A191F" w:rsidRPr="00F7381D">
        <w:rPr>
          <w:color w:val="000000" w:themeColor="text1"/>
        </w:rPr>
        <w:t xml:space="preserve"> </w:t>
      </w:r>
      <w:proofErr w:type="spellStart"/>
      <w:r w:rsidR="007A191F" w:rsidRPr="00F7381D">
        <w:rPr>
          <w:color w:val="000000" w:themeColor="text1"/>
        </w:rPr>
        <w:t>Censo</w:t>
      </w:r>
      <w:proofErr w:type="spellEnd"/>
      <w:r w:rsidR="007A191F" w:rsidRPr="00F7381D">
        <w:rPr>
          <w:color w:val="000000" w:themeColor="text1"/>
        </w:rPr>
        <w:t>.)</w:t>
      </w:r>
    </w:p>
    <w:p w14:paraId="47A2668C" w14:textId="77777777" w:rsidR="00146799" w:rsidRPr="00F7381D" w:rsidRDefault="00146799" w:rsidP="00146799">
      <w:pPr>
        <w:pStyle w:val="Default"/>
        <w:rPr>
          <w:color w:val="000000" w:themeColor="text1"/>
        </w:rPr>
      </w:pPr>
    </w:p>
    <w:p w14:paraId="3BE485BD" w14:textId="6DD4A18C" w:rsidR="00146799" w:rsidRPr="00F7381D" w:rsidRDefault="00146799" w:rsidP="00146799">
      <w:pPr>
        <w:pStyle w:val="Default"/>
        <w:rPr>
          <w:color w:val="000000" w:themeColor="text1"/>
        </w:rPr>
      </w:pPr>
      <w:r w:rsidRPr="00F7381D">
        <w:rPr>
          <w:color w:val="000000" w:themeColor="text1"/>
        </w:rPr>
        <w:t xml:space="preserve">o </w:t>
      </w:r>
      <w:r w:rsidR="007A191F" w:rsidRPr="00F7381D">
        <w:rPr>
          <w:color w:val="000000" w:themeColor="text1"/>
        </w:rPr>
        <w:t xml:space="preserve">Si </w:t>
      </w:r>
      <w:proofErr w:type="spellStart"/>
      <w:r w:rsidR="007A191F" w:rsidRPr="00F7381D">
        <w:rPr>
          <w:color w:val="000000" w:themeColor="text1"/>
        </w:rPr>
        <w:t>todavia</w:t>
      </w:r>
      <w:proofErr w:type="spellEnd"/>
      <w:r w:rsidR="007A191F" w:rsidRPr="00F7381D">
        <w:rPr>
          <w:color w:val="000000" w:themeColor="text1"/>
        </w:rPr>
        <w:t xml:space="preserve"> no </w:t>
      </w:r>
      <w:proofErr w:type="spellStart"/>
      <w:r w:rsidR="007A191F" w:rsidRPr="00F7381D">
        <w:rPr>
          <w:color w:val="000000" w:themeColor="text1"/>
        </w:rPr>
        <w:t>esta</w:t>
      </w:r>
      <w:proofErr w:type="spellEnd"/>
      <w:r w:rsidR="007A191F" w:rsidRPr="00F7381D">
        <w:rPr>
          <w:color w:val="000000" w:themeColor="text1"/>
        </w:rPr>
        <w:t xml:space="preserve"> Seguro – </w:t>
      </w:r>
      <w:proofErr w:type="spellStart"/>
      <w:r w:rsidR="007A191F" w:rsidRPr="00F7381D">
        <w:rPr>
          <w:color w:val="000000" w:themeColor="text1"/>
        </w:rPr>
        <w:t>Diga</w:t>
      </w:r>
      <w:proofErr w:type="spellEnd"/>
      <w:r w:rsidR="007A191F" w:rsidRPr="00F7381D">
        <w:rPr>
          <w:color w:val="000000" w:themeColor="text1"/>
        </w:rPr>
        <w:t xml:space="preserve"> “</w:t>
      </w:r>
      <w:proofErr w:type="spellStart"/>
      <w:r w:rsidR="007A191F" w:rsidRPr="00F7381D">
        <w:rPr>
          <w:color w:val="000000" w:themeColor="text1"/>
        </w:rPr>
        <w:t>Yo</w:t>
      </w:r>
      <w:proofErr w:type="spellEnd"/>
      <w:r w:rsidR="007A191F" w:rsidRPr="00F7381D">
        <w:rPr>
          <w:color w:val="000000" w:themeColor="text1"/>
        </w:rPr>
        <w:t xml:space="preserve"> </w:t>
      </w:r>
      <w:proofErr w:type="spellStart"/>
      <w:proofErr w:type="gramStart"/>
      <w:r w:rsidR="007A191F" w:rsidRPr="00F7381D">
        <w:rPr>
          <w:color w:val="000000" w:themeColor="text1"/>
        </w:rPr>
        <w:t>entiendo</w:t>
      </w:r>
      <w:proofErr w:type="spellEnd"/>
      <w:r w:rsidR="007A191F" w:rsidRPr="00F7381D">
        <w:rPr>
          <w:color w:val="000000" w:themeColor="text1"/>
        </w:rPr>
        <w:t xml:space="preserve">” </w:t>
      </w:r>
      <w:r w:rsidR="0017174A" w:rsidRPr="00F7381D">
        <w:rPr>
          <w:color w:val="000000" w:themeColor="text1"/>
        </w:rPr>
        <w:t xml:space="preserve"> “</w:t>
      </w:r>
      <w:proofErr w:type="gramEnd"/>
      <w:r w:rsidR="0017174A" w:rsidRPr="00F7381D">
        <w:rPr>
          <w:color w:val="000000" w:themeColor="text1"/>
        </w:rPr>
        <w:t xml:space="preserve">Pero </w:t>
      </w:r>
      <w:r w:rsidR="00975D55" w:rsidRPr="00F7381D">
        <w:rPr>
          <w:color w:val="000000" w:themeColor="text1"/>
        </w:rPr>
        <w:t xml:space="preserve">por </w:t>
      </w:r>
      <w:r w:rsidR="0017174A" w:rsidRPr="00F7381D">
        <w:rPr>
          <w:color w:val="000000" w:themeColor="text1"/>
        </w:rPr>
        <w:t xml:space="preserve">favor </w:t>
      </w:r>
      <w:proofErr w:type="spellStart"/>
      <w:r w:rsidR="0017174A" w:rsidRPr="00F7381D">
        <w:rPr>
          <w:color w:val="000000" w:themeColor="text1"/>
        </w:rPr>
        <w:t>pienselo</w:t>
      </w:r>
      <w:proofErr w:type="spellEnd"/>
      <w:r w:rsidR="00975D55" w:rsidRPr="00F7381D">
        <w:rPr>
          <w:color w:val="000000" w:themeColor="text1"/>
        </w:rPr>
        <w:t xml:space="preserve"> </w:t>
      </w:r>
      <w:proofErr w:type="spellStart"/>
      <w:r w:rsidR="00975D55" w:rsidRPr="00F7381D">
        <w:rPr>
          <w:color w:val="000000" w:themeColor="text1"/>
        </w:rPr>
        <w:t>otra</w:t>
      </w:r>
      <w:proofErr w:type="spellEnd"/>
      <w:r w:rsidR="00975D55" w:rsidRPr="00F7381D">
        <w:rPr>
          <w:color w:val="000000" w:themeColor="text1"/>
        </w:rPr>
        <w:t xml:space="preserve"> </w:t>
      </w:r>
      <w:proofErr w:type="spellStart"/>
      <w:r w:rsidR="00975D55" w:rsidRPr="00F7381D">
        <w:rPr>
          <w:color w:val="000000" w:themeColor="text1"/>
        </w:rPr>
        <w:t>vez</w:t>
      </w:r>
      <w:proofErr w:type="spellEnd"/>
      <w:r w:rsidR="00975D55" w:rsidRPr="00F7381D">
        <w:rPr>
          <w:color w:val="000000" w:themeColor="text1"/>
        </w:rPr>
        <w:t xml:space="preserve"> </w:t>
      </w:r>
      <w:r w:rsidR="0017174A" w:rsidRPr="00F7381D">
        <w:rPr>
          <w:color w:val="000000" w:themeColor="text1"/>
        </w:rPr>
        <w:t>” “E</w:t>
      </w:r>
      <w:r w:rsidR="001060FD" w:rsidRPr="00F7381D">
        <w:rPr>
          <w:color w:val="000000" w:themeColor="text1"/>
        </w:rPr>
        <w:t xml:space="preserve">l </w:t>
      </w:r>
      <w:proofErr w:type="spellStart"/>
      <w:r w:rsidR="001060FD" w:rsidRPr="00F7381D">
        <w:rPr>
          <w:color w:val="000000" w:themeColor="text1"/>
        </w:rPr>
        <w:t>Censo</w:t>
      </w:r>
      <w:proofErr w:type="spellEnd"/>
      <w:r w:rsidR="001060FD" w:rsidRPr="00F7381D">
        <w:rPr>
          <w:color w:val="000000" w:themeColor="text1"/>
        </w:rPr>
        <w:t xml:space="preserve"> es</w:t>
      </w:r>
      <w:r w:rsidR="0017174A" w:rsidRPr="00F7381D">
        <w:rPr>
          <w:color w:val="000000" w:themeColor="text1"/>
        </w:rPr>
        <w:t xml:space="preserve"> tan </w:t>
      </w:r>
      <w:proofErr w:type="spellStart"/>
      <w:r w:rsidR="0017174A" w:rsidRPr="00F7381D">
        <w:rPr>
          <w:color w:val="000000" w:themeColor="text1"/>
        </w:rPr>
        <w:t>importante</w:t>
      </w:r>
      <w:proofErr w:type="spellEnd"/>
      <w:r w:rsidR="0017174A" w:rsidRPr="00F7381D">
        <w:rPr>
          <w:color w:val="000000" w:themeColor="text1"/>
        </w:rPr>
        <w:t xml:space="preserve"> a </w:t>
      </w:r>
      <w:proofErr w:type="spellStart"/>
      <w:r w:rsidR="0017174A" w:rsidRPr="00F7381D">
        <w:rPr>
          <w:color w:val="000000" w:themeColor="text1"/>
        </w:rPr>
        <w:t>nuestr</w:t>
      </w:r>
      <w:r w:rsidR="008C7765" w:rsidRPr="00F7381D">
        <w:rPr>
          <w:color w:val="000000" w:themeColor="text1"/>
        </w:rPr>
        <w:t>a</w:t>
      </w:r>
      <w:proofErr w:type="spellEnd"/>
      <w:r w:rsidR="0017174A" w:rsidRPr="00F7381D">
        <w:rPr>
          <w:color w:val="000000" w:themeColor="text1"/>
        </w:rPr>
        <w:t xml:space="preserve"> </w:t>
      </w:r>
      <w:proofErr w:type="spellStart"/>
      <w:r w:rsidR="0017174A" w:rsidRPr="00F7381D">
        <w:rPr>
          <w:color w:val="000000" w:themeColor="text1"/>
        </w:rPr>
        <w:t>comunidad</w:t>
      </w:r>
      <w:r w:rsidR="001060FD" w:rsidRPr="00F7381D">
        <w:rPr>
          <w:color w:val="000000" w:themeColor="text1"/>
        </w:rPr>
        <w:t>es</w:t>
      </w:r>
      <w:proofErr w:type="spellEnd"/>
      <w:r w:rsidR="0017174A" w:rsidRPr="00F7381D">
        <w:rPr>
          <w:color w:val="000000" w:themeColor="text1"/>
        </w:rPr>
        <w:t xml:space="preserve">, </w:t>
      </w:r>
      <w:proofErr w:type="spellStart"/>
      <w:r w:rsidR="0017174A" w:rsidRPr="00F7381D">
        <w:rPr>
          <w:color w:val="000000" w:themeColor="text1"/>
        </w:rPr>
        <w:t>escuelas</w:t>
      </w:r>
      <w:proofErr w:type="spellEnd"/>
      <w:r w:rsidR="0017174A" w:rsidRPr="00F7381D">
        <w:rPr>
          <w:color w:val="000000" w:themeColor="text1"/>
        </w:rPr>
        <w:t xml:space="preserve">, y </w:t>
      </w:r>
      <w:proofErr w:type="spellStart"/>
      <w:r w:rsidR="0017174A" w:rsidRPr="00F7381D">
        <w:rPr>
          <w:color w:val="000000" w:themeColor="text1"/>
        </w:rPr>
        <w:t>nuestras</w:t>
      </w:r>
      <w:proofErr w:type="spellEnd"/>
      <w:r w:rsidR="0017174A" w:rsidRPr="00F7381D">
        <w:rPr>
          <w:color w:val="000000" w:themeColor="text1"/>
        </w:rPr>
        <w:t xml:space="preserve"> </w:t>
      </w:r>
      <w:proofErr w:type="spellStart"/>
      <w:r w:rsidR="0017174A" w:rsidRPr="00F7381D">
        <w:rPr>
          <w:color w:val="000000" w:themeColor="text1"/>
        </w:rPr>
        <w:t>familias</w:t>
      </w:r>
      <w:proofErr w:type="spellEnd"/>
      <w:r w:rsidR="0017174A" w:rsidRPr="00F7381D">
        <w:rPr>
          <w:color w:val="000000" w:themeColor="text1"/>
        </w:rPr>
        <w:t>.”</w:t>
      </w:r>
    </w:p>
    <w:p w14:paraId="131D817C" w14:textId="77777777" w:rsidR="0017174A" w:rsidRPr="00F7381D" w:rsidRDefault="0017174A" w:rsidP="00146799">
      <w:pPr>
        <w:pStyle w:val="Default"/>
        <w:rPr>
          <w:color w:val="000000" w:themeColor="text1"/>
        </w:rPr>
      </w:pPr>
    </w:p>
    <w:p w14:paraId="0EB2F83C" w14:textId="14F89F9B" w:rsidR="00146799" w:rsidRPr="00F7381D" w:rsidRDefault="00906151" w:rsidP="00146799">
      <w:pPr>
        <w:pStyle w:val="Default"/>
        <w:rPr>
          <w:color w:val="000000" w:themeColor="text1"/>
        </w:rPr>
      </w:pPr>
      <w:proofErr w:type="spellStart"/>
      <w:r w:rsidRPr="00F7381D">
        <w:rPr>
          <w:b/>
          <w:bCs/>
          <w:color w:val="000000" w:themeColor="text1"/>
        </w:rPr>
        <w:t>Pregunta</w:t>
      </w:r>
      <w:proofErr w:type="spellEnd"/>
      <w:r w:rsidRPr="00F7381D">
        <w:rPr>
          <w:b/>
          <w:bCs/>
          <w:color w:val="000000" w:themeColor="text1"/>
        </w:rPr>
        <w:t xml:space="preserve"> #2</w:t>
      </w:r>
      <w:r w:rsidRPr="00F7381D">
        <w:rPr>
          <w:color w:val="000000" w:themeColor="text1"/>
        </w:rPr>
        <w:t xml:space="preserve"> – Si la </w:t>
      </w:r>
      <w:proofErr w:type="spellStart"/>
      <w:r w:rsidRPr="00F7381D">
        <w:rPr>
          <w:color w:val="000000" w:themeColor="text1"/>
        </w:rPr>
        <w:t>respuesta</w:t>
      </w:r>
      <w:proofErr w:type="spellEnd"/>
      <w:r w:rsidRPr="00F7381D">
        <w:rPr>
          <w:color w:val="000000" w:themeColor="text1"/>
        </w:rPr>
        <w:t xml:space="preserve"> es “Si” </w:t>
      </w:r>
      <w:proofErr w:type="spellStart"/>
      <w:r w:rsidRPr="00F7381D">
        <w:rPr>
          <w:color w:val="000000" w:themeColor="text1"/>
        </w:rPr>
        <w:t>va</w:t>
      </w:r>
      <w:proofErr w:type="spellEnd"/>
      <w:r w:rsidRPr="00F7381D">
        <w:rPr>
          <w:color w:val="000000" w:themeColor="text1"/>
        </w:rPr>
        <w:t xml:space="preserve"> a </w:t>
      </w:r>
      <w:proofErr w:type="spellStart"/>
      <w:r w:rsidRPr="00F7381D">
        <w:rPr>
          <w:color w:val="000000" w:themeColor="text1"/>
        </w:rPr>
        <w:t>llenar</w:t>
      </w:r>
      <w:proofErr w:type="spellEnd"/>
      <w:r w:rsidRPr="00F7381D">
        <w:rPr>
          <w:color w:val="000000" w:themeColor="text1"/>
        </w:rPr>
        <w:t xml:space="preserve"> el </w:t>
      </w:r>
      <w:proofErr w:type="spellStart"/>
      <w:r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 – </w:t>
      </w:r>
      <w:r w:rsidR="00975D55" w:rsidRPr="00F7381D">
        <w:rPr>
          <w:color w:val="000000" w:themeColor="text1"/>
        </w:rPr>
        <w:t xml:space="preserve">Estamos </w:t>
      </w:r>
      <w:proofErr w:type="spellStart"/>
      <w:proofErr w:type="gramStart"/>
      <w:r w:rsidRPr="00F7381D">
        <w:rPr>
          <w:color w:val="000000" w:themeColor="text1"/>
        </w:rPr>
        <w:t>Trata</w:t>
      </w:r>
      <w:r w:rsidR="00975D55" w:rsidRPr="00F7381D">
        <w:rPr>
          <w:color w:val="000000" w:themeColor="text1"/>
        </w:rPr>
        <w:t>ndo</w:t>
      </w:r>
      <w:proofErr w:type="spellEnd"/>
      <w:r w:rsidR="00975D55" w:rsidRPr="00F7381D">
        <w:rPr>
          <w:color w:val="000000" w:themeColor="text1"/>
        </w:rPr>
        <w:t xml:space="preserve"> </w:t>
      </w:r>
      <w:r w:rsidRPr="00F7381D">
        <w:rPr>
          <w:color w:val="000000" w:themeColor="text1"/>
        </w:rPr>
        <w:t xml:space="preserve"> de</w:t>
      </w:r>
      <w:proofErr w:type="gramEnd"/>
      <w:r w:rsidRPr="00F7381D">
        <w:rPr>
          <w:color w:val="000000" w:themeColor="text1"/>
        </w:rPr>
        <w:t xml:space="preserve"> </w:t>
      </w:r>
      <w:r w:rsidR="00975D55" w:rsidRPr="00F7381D">
        <w:rPr>
          <w:color w:val="000000" w:themeColor="text1"/>
        </w:rPr>
        <w:t xml:space="preserve">corer </w:t>
      </w:r>
      <w:r w:rsidRPr="00F7381D">
        <w:rPr>
          <w:color w:val="000000" w:themeColor="text1"/>
        </w:rPr>
        <w:t xml:space="preserve"> la </w:t>
      </w:r>
      <w:proofErr w:type="spellStart"/>
      <w:r w:rsidRPr="00F7381D">
        <w:rPr>
          <w:color w:val="000000" w:themeColor="text1"/>
        </w:rPr>
        <w:t>voz</w:t>
      </w:r>
      <w:proofErr w:type="spellEnd"/>
      <w:r w:rsidRPr="00F7381D">
        <w:rPr>
          <w:color w:val="000000" w:themeColor="text1"/>
        </w:rPr>
        <w:t xml:space="preserve"> a </w:t>
      </w:r>
      <w:proofErr w:type="spellStart"/>
      <w:r w:rsidRPr="00F7381D">
        <w:rPr>
          <w:color w:val="000000" w:themeColor="text1"/>
        </w:rPr>
        <w:t>tanta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gente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como</w:t>
      </w:r>
      <w:proofErr w:type="spellEnd"/>
      <w:r w:rsidRPr="00F7381D">
        <w:rPr>
          <w:color w:val="000000" w:themeColor="text1"/>
        </w:rPr>
        <w:t xml:space="preserve"> sea possible </w:t>
      </w:r>
      <w:r w:rsidR="001060FD" w:rsidRPr="00F7381D">
        <w:rPr>
          <w:color w:val="000000" w:themeColor="text1"/>
        </w:rPr>
        <w:t>para</w:t>
      </w:r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llenar</w:t>
      </w:r>
      <w:proofErr w:type="spellEnd"/>
      <w:r w:rsidRPr="00F7381D">
        <w:rPr>
          <w:color w:val="000000" w:themeColor="text1"/>
        </w:rPr>
        <w:t xml:space="preserve"> el </w:t>
      </w:r>
      <w:proofErr w:type="spellStart"/>
      <w:r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.  Creo que </w:t>
      </w:r>
      <w:proofErr w:type="spellStart"/>
      <w:r w:rsidRPr="00F7381D">
        <w:rPr>
          <w:color w:val="000000" w:themeColor="text1"/>
        </w:rPr>
        <w:t>estas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llamadas</w:t>
      </w:r>
      <w:proofErr w:type="spellEnd"/>
      <w:r w:rsidRPr="00F7381D">
        <w:rPr>
          <w:color w:val="000000" w:themeColor="text1"/>
        </w:rPr>
        <w:t xml:space="preserve"> a la </w:t>
      </w:r>
      <w:proofErr w:type="spellStart"/>
      <w:r w:rsidRPr="00F7381D">
        <w:rPr>
          <w:color w:val="000000" w:themeColor="text1"/>
        </w:rPr>
        <w:t>gente</w:t>
      </w:r>
      <w:proofErr w:type="spellEnd"/>
      <w:r w:rsidRPr="00F7381D">
        <w:rPr>
          <w:color w:val="000000" w:themeColor="text1"/>
        </w:rPr>
        <w:t xml:space="preserve"> que </w:t>
      </w:r>
      <w:proofErr w:type="spellStart"/>
      <w:r w:rsidRPr="00F7381D">
        <w:rPr>
          <w:color w:val="000000" w:themeColor="text1"/>
        </w:rPr>
        <w:t>conoc</w:t>
      </w:r>
      <w:r w:rsidR="00975D55" w:rsidRPr="00F7381D">
        <w:rPr>
          <w:color w:val="000000" w:themeColor="text1"/>
        </w:rPr>
        <w:t>emos</w:t>
      </w:r>
      <w:proofErr w:type="spellEnd"/>
      <w:r w:rsidR="00975D55" w:rsidRPr="00F7381D">
        <w:rPr>
          <w:color w:val="000000" w:themeColor="text1"/>
        </w:rPr>
        <w:t xml:space="preserve"> </w:t>
      </w:r>
      <w:r w:rsidRPr="00F7381D">
        <w:rPr>
          <w:color w:val="000000" w:themeColor="text1"/>
        </w:rPr>
        <w:t xml:space="preserve">son tan </w:t>
      </w:r>
      <w:proofErr w:type="spellStart"/>
      <w:r w:rsidRPr="00F7381D">
        <w:rPr>
          <w:color w:val="000000" w:themeColor="text1"/>
        </w:rPr>
        <w:t>importantes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en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ayudarnos</w:t>
      </w:r>
      <w:proofErr w:type="spellEnd"/>
      <w:r w:rsidRPr="00F7381D">
        <w:rPr>
          <w:color w:val="000000" w:themeColor="text1"/>
        </w:rPr>
        <w:t xml:space="preserve"> </w:t>
      </w:r>
      <w:r w:rsidR="00975D55" w:rsidRPr="00F7381D">
        <w:rPr>
          <w:color w:val="000000" w:themeColor="text1"/>
        </w:rPr>
        <w:t xml:space="preserve">a </w:t>
      </w:r>
      <w:proofErr w:type="spellStart"/>
      <w:r w:rsidRPr="00F7381D">
        <w:rPr>
          <w:color w:val="000000" w:themeColor="text1"/>
        </w:rPr>
        <w:t>conseguir</w:t>
      </w:r>
      <w:proofErr w:type="spellEnd"/>
      <w:r w:rsidRPr="00F7381D">
        <w:rPr>
          <w:color w:val="000000" w:themeColor="text1"/>
        </w:rPr>
        <w:t xml:space="preserve"> un </w:t>
      </w:r>
      <w:proofErr w:type="spellStart"/>
      <w:r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preciso</w:t>
      </w:r>
      <w:proofErr w:type="spellEnd"/>
      <w:r w:rsidRPr="00F7381D">
        <w:rPr>
          <w:color w:val="000000" w:themeColor="text1"/>
        </w:rPr>
        <w:t xml:space="preserve"> y </w:t>
      </w:r>
      <w:proofErr w:type="spellStart"/>
      <w:proofErr w:type="gramStart"/>
      <w:r w:rsidRPr="00F7381D">
        <w:rPr>
          <w:color w:val="000000" w:themeColor="text1"/>
        </w:rPr>
        <w:t>complet</w:t>
      </w:r>
      <w:r w:rsidR="00975D55" w:rsidRPr="00F7381D">
        <w:rPr>
          <w:color w:val="000000" w:themeColor="text1"/>
        </w:rPr>
        <w:t>o</w:t>
      </w:r>
      <w:proofErr w:type="spellEnd"/>
      <w:r w:rsidR="00975D55" w:rsidRPr="00F7381D">
        <w:rPr>
          <w:color w:val="000000" w:themeColor="text1"/>
        </w:rPr>
        <w:t>.</w:t>
      </w:r>
      <w:r w:rsidRPr="00F7381D">
        <w:rPr>
          <w:color w:val="000000" w:themeColor="text1"/>
        </w:rPr>
        <w:t>.</w:t>
      </w:r>
      <w:proofErr w:type="gramEnd"/>
      <w:r w:rsidRPr="00F7381D">
        <w:rPr>
          <w:color w:val="000000" w:themeColor="text1"/>
        </w:rPr>
        <w:t xml:space="preserve"> </w:t>
      </w:r>
    </w:p>
    <w:p w14:paraId="04C5832A" w14:textId="38A51ED7" w:rsidR="0017174A" w:rsidRPr="00F7381D" w:rsidRDefault="0017174A" w:rsidP="00146799">
      <w:pPr>
        <w:pStyle w:val="Default"/>
        <w:rPr>
          <w:b/>
          <w:bCs/>
          <w:color w:val="000000" w:themeColor="text1"/>
        </w:rPr>
      </w:pPr>
    </w:p>
    <w:p w14:paraId="02E9C60E" w14:textId="7368CDFE" w:rsidR="00146799" w:rsidRPr="00F7381D" w:rsidDel="00F7381D" w:rsidRDefault="00146799" w:rsidP="00146799">
      <w:pPr>
        <w:pStyle w:val="Default"/>
        <w:rPr>
          <w:del w:id="3" w:author="Melinda A Stanley (CENSUS/DN FED)" w:date="2020-06-19T12:19:00Z"/>
          <w:color w:val="000000" w:themeColor="text1"/>
        </w:rPr>
      </w:pPr>
    </w:p>
    <w:p w14:paraId="5D5FB9A9" w14:textId="4371EB2A" w:rsidR="00146799" w:rsidRPr="00F7381D" w:rsidRDefault="00F7381D" w:rsidP="00146799">
      <w:pPr>
        <w:pStyle w:val="Default"/>
        <w:rPr>
          <w:color w:val="000000" w:themeColor="text1"/>
        </w:rPr>
      </w:pPr>
      <w:proofErr w:type="gramStart"/>
      <w:r w:rsidRPr="00F7381D">
        <w:rPr>
          <w:color w:val="000000" w:themeColor="text1"/>
        </w:rPr>
        <w:t xml:space="preserve">O </w:t>
      </w:r>
      <w:r w:rsidR="00224051" w:rsidRPr="00F7381D">
        <w:rPr>
          <w:color w:val="000000" w:themeColor="text1"/>
        </w:rPr>
        <w:t>?</w:t>
      </w:r>
      <w:proofErr w:type="spellStart"/>
      <w:r w:rsidR="00906151" w:rsidRPr="00F7381D">
        <w:rPr>
          <w:color w:val="000000" w:themeColor="text1"/>
        </w:rPr>
        <w:t>Puede</w:t>
      </w:r>
      <w:proofErr w:type="spellEnd"/>
      <w:proofErr w:type="gramEnd"/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ayudarnos</w:t>
      </w:r>
      <w:proofErr w:type="spellEnd"/>
      <w:r w:rsidR="00906151" w:rsidRPr="00F7381D">
        <w:rPr>
          <w:color w:val="000000" w:themeColor="text1"/>
        </w:rPr>
        <w:t xml:space="preserve"> </w:t>
      </w:r>
      <w:r w:rsidR="00100CC4" w:rsidRPr="00F7381D">
        <w:rPr>
          <w:color w:val="000000" w:themeColor="text1"/>
        </w:rPr>
        <w:t xml:space="preserve">a </w:t>
      </w:r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llamar</w:t>
      </w:r>
      <w:proofErr w:type="spellEnd"/>
      <w:r w:rsidR="00906151" w:rsidRPr="00F7381D">
        <w:rPr>
          <w:color w:val="000000" w:themeColor="text1"/>
        </w:rPr>
        <w:t xml:space="preserve"> </w:t>
      </w:r>
      <w:r w:rsidR="00100CC4" w:rsidRPr="00F7381D">
        <w:rPr>
          <w:color w:val="000000" w:themeColor="text1"/>
        </w:rPr>
        <w:t xml:space="preserve">por </w:t>
      </w:r>
      <w:r w:rsidR="00906151" w:rsidRPr="00F7381D">
        <w:rPr>
          <w:color w:val="000000" w:themeColor="text1"/>
        </w:rPr>
        <w:t xml:space="preserve"> lo </w:t>
      </w:r>
      <w:proofErr w:type="spellStart"/>
      <w:r w:rsidR="00906151" w:rsidRPr="00F7381D">
        <w:rPr>
          <w:color w:val="000000" w:themeColor="text1"/>
        </w:rPr>
        <w:t>menos</w:t>
      </w:r>
      <w:proofErr w:type="spellEnd"/>
      <w:r w:rsidR="00906151" w:rsidRPr="00F7381D">
        <w:rPr>
          <w:color w:val="000000" w:themeColor="text1"/>
        </w:rPr>
        <w:t xml:space="preserve"> </w:t>
      </w:r>
      <w:r w:rsidR="00100CC4" w:rsidRPr="00F7381D">
        <w:rPr>
          <w:color w:val="000000" w:themeColor="text1"/>
        </w:rPr>
        <w:t xml:space="preserve">a </w:t>
      </w:r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cinco</w:t>
      </w:r>
      <w:proofErr w:type="spellEnd"/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miembros</w:t>
      </w:r>
      <w:proofErr w:type="spellEnd"/>
      <w:r w:rsidR="00906151" w:rsidRPr="00F7381D">
        <w:rPr>
          <w:color w:val="000000" w:themeColor="text1"/>
        </w:rPr>
        <w:t xml:space="preserve"> de </w:t>
      </w:r>
      <w:proofErr w:type="spellStart"/>
      <w:r w:rsidR="00906151" w:rsidRPr="00F7381D">
        <w:rPr>
          <w:color w:val="000000" w:themeColor="text1"/>
        </w:rPr>
        <w:t>su</w:t>
      </w:r>
      <w:proofErr w:type="spellEnd"/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familia</w:t>
      </w:r>
      <w:proofErr w:type="spellEnd"/>
      <w:r w:rsidR="00906151" w:rsidRPr="00F7381D">
        <w:rPr>
          <w:color w:val="000000" w:themeColor="text1"/>
        </w:rPr>
        <w:t xml:space="preserve">, amigos o </w:t>
      </w:r>
      <w:proofErr w:type="spellStart"/>
      <w:r w:rsidR="00906151" w:rsidRPr="00F7381D">
        <w:rPr>
          <w:color w:val="000000" w:themeColor="text1"/>
        </w:rPr>
        <w:t>vecinos</w:t>
      </w:r>
      <w:proofErr w:type="spellEnd"/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en</w:t>
      </w:r>
      <w:proofErr w:type="spellEnd"/>
      <w:r w:rsidR="00906151" w:rsidRPr="00F7381D">
        <w:rPr>
          <w:color w:val="000000" w:themeColor="text1"/>
        </w:rPr>
        <w:t xml:space="preserve"> </w:t>
      </w:r>
      <w:r w:rsidR="00100CC4" w:rsidRPr="00F7381D">
        <w:rPr>
          <w:color w:val="000000" w:themeColor="text1"/>
        </w:rPr>
        <w:t xml:space="preserve">los </w:t>
      </w:r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proxim</w:t>
      </w:r>
      <w:r w:rsidR="00100CC4" w:rsidRPr="00F7381D">
        <w:rPr>
          <w:color w:val="000000" w:themeColor="text1"/>
        </w:rPr>
        <w:t>os</w:t>
      </w:r>
      <w:proofErr w:type="spellEnd"/>
      <w:r w:rsidR="00100CC4" w:rsidRPr="00F7381D">
        <w:rPr>
          <w:color w:val="000000" w:themeColor="text1"/>
        </w:rPr>
        <w:t xml:space="preserve"> </w:t>
      </w:r>
      <w:r w:rsidR="00906151" w:rsidRPr="00F7381D">
        <w:rPr>
          <w:color w:val="000000" w:themeColor="text1"/>
        </w:rPr>
        <w:t xml:space="preserve"> </w:t>
      </w:r>
      <w:proofErr w:type="spellStart"/>
      <w:r w:rsidR="00906151" w:rsidRPr="00F7381D">
        <w:rPr>
          <w:color w:val="000000" w:themeColor="text1"/>
        </w:rPr>
        <w:t>dias</w:t>
      </w:r>
      <w:proofErr w:type="spellEnd"/>
      <w:r w:rsidR="00224051" w:rsidRPr="00F7381D">
        <w:rPr>
          <w:color w:val="000000" w:themeColor="text1"/>
        </w:rPr>
        <w:t xml:space="preserve">? </w:t>
      </w:r>
      <w:r w:rsidR="00906151" w:rsidRPr="00F7381D">
        <w:rPr>
          <w:color w:val="000000" w:themeColor="text1"/>
        </w:rPr>
        <w:t xml:space="preserve"> </w:t>
      </w:r>
    </w:p>
    <w:p w14:paraId="4255B57B" w14:textId="77777777" w:rsidR="00224051" w:rsidRPr="00F7381D" w:rsidRDefault="00224051" w:rsidP="00146799">
      <w:pPr>
        <w:pStyle w:val="Default"/>
        <w:rPr>
          <w:color w:val="000000" w:themeColor="text1"/>
        </w:rPr>
      </w:pPr>
    </w:p>
    <w:p w14:paraId="0FB0B5F2" w14:textId="722211E2" w:rsidR="00C87E79" w:rsidRPr="00F7381D" w:rsidRDefault="00E51A6D" w:rsidP="00146799">
      <w:pPr>
        <w:pStyle w:val="Default"/>
        <w:rPr>
          <w:color w:val="000000" w:themeColor="text1"/>
        </w:rPr>
      </w:pPr>
      <w:proofErr w:type="gramStart"/>
      <w:r w:rsidRPr="00F7381D">
        <w:rPr>
          <w:color w:val="000000" w:themeColor="text1"/>
        </w:rPr>
        <w:t>o</w:t>
      </w:r>
      <w:r w:rsidRPr="00F7381D" w:rsidDel="00E51A6D">
        <w:rPr>
          <w:color w:val="000000" w:themeColor="text1"/>
        </w:rPr>
        <w:t xml:space="preserve"> </w:t>
      </w:r>
      <w:r w:rsidR="00146799" w:rsidRPr="00F7381D">
        <w:rPr>
          <w:color w:val="000000" w:themeColor="text1"/>
        </w:rPr>
        <w:t xml:space="preserve"> </w:t>
      </w:r>
      <w:r w:rsidR="00C87E79" w:rsidRPr="00F7381D">
        <w:rPr>
          <w:color w:val="000000" w:themeColor="text1"/>
        </w:rPr>
        <w:t>Si</w:t>
      </w:r>
      <w:proofErr w:type="gramEnd"/>
      <w:r w:rsidR="00C87E79" w:rsidRPr="00F7381D">
        <w:rPr>
          <w:color w:val="000000" w:themeColor="text1"/>
        </w:rPr>
        <w:t xml:space="preserve"> la </w:t>
      </w:r>
      <w:proofErr w:type="spellStart"/>
      <w:r w:rsidR="00C87E79" w:rsidRPr="00F7381D">
        <w:rPr>
          <w:color w:val="000000" w:themeColor="text1"/>
        </w:rPr>
        <w:t>respuesta</w:t>
      </w:r>
      <w:proofErr w:type="spellEnd"/>
      <w:r w:rsidR="00C87E79" w:rsidRPr="00F7381D">
        <w:rPr>
          <w:color w:val="000000" w:themeColor="text1"/>
        </w:rPr>
        <w:t xml:space="preserve"> es “</w:t>
      </w:r>
      <w:proofErr w:type="spellStart"/>
      <w:r w:rsidR="00C87E79" w:rsidRPr="00F7381D">
        <w:rPr>
          <w:color w:val="000000" w:themeColor="text1"/>
        </w:rPr>
        <w:t>si</w:t>
      </w:r>
      <w:proofErr w:type="spellEnd"/>
      <w:r w:rsidR="00C87E79" w:rsidRPr="00F7381D">
        <w:rPr>
          <w:color w:val="000000" w:themeColor="text1"/>
        </w:rPr>
        <w:t xml:space="preserve">” – </w:t>
      </w:r>
      <w:proofErr w:type="spellStart"/>
      <w:r w:rsidR="00C87E79" w:rsidRPr="00F7381D">
        <w:rPr>
          <w:color w:val="000000" w:themeColor="text1"/>
        </w:rPr>
        <w:t>Muchisimas</w:t>
      </w:r>
      <w:proofErr w:type="spellEnd"/>
      <w:r w:rsidR="00C87E79" w:rsidRPr="00F7381D">
        <w:rPr>
          <w:color w:val="000000" w:themeColor="text1"/>
        </w:rPr>
        <w:t xml:space="preserve"> gracias.  Le </w:t>
      </w:r>
      <w:proofErr w:type="spellStart"/>
      <w:r w:rsidR="00C87E79" w:rsidRPr="00F7381D">
        <w:rPr>
          <w:color w:val="000000" w:themeColor="text1"/>
        </w:rPr>
        <w:t>envi</w:t>
      </w:r>
      <w:r w:rsidR="00100CC4" w:rsidRPr="00F7381D">
        <w:rPr>
          <w:color w:val="000000" w:themeColor="text1"/>
        </w:rPr>
        <w:t>a</w:t>
      </w:r>
      <w:r w:rsidR="00C87E79" w:rsidRPr="00F7381D">
        <w:rPr>
          <w:color w:val="000000" w:themeColor="text1"/>
        </w:rPr>
        <w:t>re</w:t>
      </w:r>
      <w:proofErr w:type="spellEnd"/>
      <w:r w:rsidR="00C87E79" w:rsidRPr="00F7381D">
        <w:rPr>
          <w:color w:val="000000" w:themeColor="text1"/>
        </w:rPr>
        <w:t xml:space="preserve"> la </w:t>
      </w:r>
      <w:proofErr w:type="spellStart"/>
      <w:r w:rsidR="00C87E79" w:rsidRPr="00F7381D">
        <w:rPr>
          <w:color w:val="000000" w:themeColor="text1"/>
        </w:rPr>
        <w:t>informacion</w:t>
      </w:r>
      <w:proofErr w:type="spellEnd"/>
      <w:r w:rsidR="00C87E79" w:rsidRPr="00F7381D">
        <w:rPr>
          <w:color w:val="000000" w:themeColor="text1"/>
        </w:rPr>
        <w:t xml:space="preserve"> que </w:t>
      </w:r>
      <w:proofErr w:type="spellStart"/>
      <w:r w:rsidR="00C87E79" w:rsidRPr="00F7381D">
        <w:rPr>
          <w:color w:val="000000" w:themeColor="text1"/>
        </w:rPr>
        <w:t>necesita</w:t>
      </w:r>
      <w:proofErr w:type="spellEnd"/>
      <w:r w:rsidR="00C87E79" w:rsidRPr="00F7381D">
        <w:rPr>
          <w:color w:val="000000" w:themeColor="text1"/>
        </w:rPr>
        <w:t xml:space="preserve"> por </w:t>
      </w:r>
      <w:proofErr w:type="spellStart"/>
      <w:r w:rsidR="00C87E79" w:rsidRPr="00F7381D">
        <w:rPr>
          <w:color w:val="000000" w:themeColor="text1"/>
        </w:rPr>
        <w:t>correo</w:t>
      </w:r>
      <w:proofErr w:type="spellEnd"/>
      <w:r w:rsidR="00C87E79" w:rsidRPr="00F7381D">
        <w:rPr>
          <w:color w:val="000000" w:themeColor="text1"/>
        </w:rPr>
        <w:t xml:space="preserve"> </w:t>
      </w:r>
      <w:proofErr w:type="spellStart"/>
      <w:r w:rsidR="00C87E79" w:rsidRPr="00F7381D">
        <w:rPr>
          <w:color w:val="000000" w:themeColor="text1"/>
        </w:rPr>
        <w:t>electronico</w:t>
      </w:r>
      <w:proofErr w:type="spellEnd"/>
      <w:r w:rsidR="00C87E79" w:rsidRPr="00F7381D">
        <w:rPr>
          <w:color w:val="000000" w:themeColor="text1"/>
        </w:rPr>
        <w:t>.</w:t>
      </w:r>
    </w:p>
    <w:p w14:paraId="28DD7841" w14:textId="77777777" w:rsidR="00146799" w:rsidRPr="00F7381D" w:rsidRDefault="00146799" w:rsidP="00146799">
      <w:pPr>
        <w:pStyle w:val="Default"/>
        <w:rPr>
          <w:color w:val="000000" w:themeColor="text1"/>
        </w:rPr>
      </w:pPr>
    </w:p>
    <w:p w14:paraId="08B347A6" w14:textId="199BA1D9" w:rsidR="00C87E79" w:rsidRPr="00F7381D" w:rsidRDefault="00C87E79" w:rsidP="00146799">
      <w:pPr>
        <w:pStyle w:val="Default"/>
        <w:rPr>
          <w:color w:val="000000" w:themeColor="text1"/>
        </w:rPr>
      </w:pPr>
      <w:proofErr w:type="spellStart"/>
      <w:r w:rsidRPr="00F7381D">
        <w:rPr>
          <w:color w:val="000000" w:themeColor="text1"/>
        </w:rPr>
        <w:t>Otra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vez</w:t>
      </w:r>
      <w:proofErr w:type="spellEnd"/>
      <w:r w:rsidRPr="00F7381D">
        <w:rPr>
          <w:color w:val="000000" w:themeColor="text1"/>
        </w:rPr>
        <w:t xml:space="preserve"> gracias por </w:t>
      </w:r>
      <w:proofErr w:type="spellStart"/>
      <w:r w:rsidRPr="00F7381D">
        <w:rPr>
          <w:color w:val="000000" w:themeColor="text1"/>
        </w:rPr>
        <w:t>llenar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su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Censo</w:t>
      </w:r>
      <w:proofErr w:type="spellEnd"/>
      <w:r w:rsidRPr="00F7381D">
        <w:rPr>
          <w:color w:val="000000" w:themeColor="text1"/>
        </w:rPr>
        <w:t xml:space="preserve">, gracias por </w:t>
      </w:r>
      <w:proofErr w:type="spellStart"/>
      <w:r w:rsidR="00100CC4" w:rsidRPr="00F7381D">
        <w:rPr>
          <w:color w:val="000000" w:themeColor="text1"/>
        </w:rPr>
        <w:t>estar</w:t>
      </w:r>
      <w:proofErr w:type="spellEnd"/>
      <w:r w:rsidR="00100CC4" w:rsidRPr="00F7381D">
        <w:rPr>
          <w:color w:val="000000" w:themeColor="text1"/>
        </w:rPr>
        <w:t xml:space="preserve"> de </w:t>
      </w:r>
      <w:proofErr w:type="spellStart"/>
      <w:r w:rsidR="00100CC4" w:rsidRPr="00F7381D">
        <w:rPr>
          <w:color w:val="000000" w:themeColor="text1"/>
        </w:rPr>
        <w:t>acuerdo</w:t>
      </w:r>
      <w:proofErr w:type="spellEnd"/>
      <w:r w:rsidR="00100CC4" w:rsidRPr="00F7381D">
        <w:rPr>
          <w:color w:val="000000" w:themeColor="text1"/>
        </w:rPr>
        <w:t xml:space="preserve"> </w:t>
      </w:r>
      <w:proofErr w:type="gramStart"/>
      <w:r w:rsidR="00100CC4" w:rsidRPr="00F7381D">
        <w:rPr>
          <w:color w:val="000000" w:themeColor="text1"/>
        </w:rPr>
        <w:t xml:space="preserve">a </w:t>
      </w:r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ayudarnos</w:t>
      </w:r>
      <w:proofErr w:type="spellEnd"/>
      <w:proofErr w:type="gramEnd"/>
      <w:r w:rsidRPr="00F7381D">
        <w:rPr>
          <w:color w:val="000000" w:themeColor="text1"/>
        </w:rPr>
        <w:t xml:space="preserve">.  </w:t>
      </w:r>
      <w:r w:rsidR="00100CC4" w:rsidRPr="00F7381D">
        <w:rPr>
          <w:color w:val="000000" w:themeColor="text1"/>
        </w:rPr>
        <w:t xml:space="preserve">Se </w:t>
      </w:r>
      <w:r w:rsidRPr="00F7381D">
        <w:rPr>
          <w:color w:val="000000" w:themeColor="text1"/>
        </w:rPr>
        <w:t xml:space="preserve">Lo </w:t>
      </w:r>
      <w:proofErr w:type="spellStart"/>
      <w:r w:rsidRPr="00F7381D">
        <w:rPr>
          <w:color w:val="000000" w:themeColor="text1"/>
        </w:rPr>
        <w:t>agradecemos</w:t>
      </w:r>
      <w:proofErr w:type="spellEnd"/>
      <w:r w:rsidRPr="00F7381D">
        <w:rPr>
          <w:color w:val="000000" w:themeColor="text1"/>
        </w:rPr>
        <w:t xml:space="preserve"> y </w:t>
      </w:r>
      <w:proofErr w:type="spellStart"/>
      <w:r w:rsidR="00100CC4" w:rsidRPr="00F7381D">
        <w:rPr>
          <w:color w:val="000000" w:themeColor="text1"/>
        </w:rPr>
        <w:t>su</w:t>
      </w:r>
      <w:proofErr w:type="spellEnd"/>
      <w:r w:rsidR="00100CC4" w:rsidRPr="00F7381D">
        <w:rPr>
          <w:color w:val="000000" w:themeColor="text1"/>
        </w:rPr>
        <w:t xml:space="preserve"> </w:t>
      </w:r>
      <w:proofErr w:type="spellStart"/>
      <w:proofErr w:type="gramStart"/>
      <w:r w:rsidR="00100CC4" w:rsidRPr="00F7381D">
        <w:rPr>
          <w:color w:val="000000" w:themeColor="text1"/>
        </w:rPr>
        <w:t>ayuda</w:t>
      </w:r>
      <w:proofErr w:type="spellEnd"/>
      <w:r w:rsidR="00100CC4" w:rsidRPr="00F7381D">
        <w:rPr>
          <w:color w:val="000000" w:themeColor="text1"/>
        </w:rPr>
        <w:t xml:space="preserve"> </w:t>
      </w:r>
      <w:r w:rsidRPr="00F7381D">
        <w:rPr>
          <w:color w:val="000000" w:themeColor="text1"/>
        </w:rPr>
        <w:t xml:space="preserve"> hara</w:t>
      </w:r>
      <w:proofErr w:type="gram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toda</w:t>
      </w:r>
      <w:proofErr w:type="spellEnd"/>
      <w:r w:rsidRPr="00F7381D">
        <w:rPr>
          <w:color w:val="000000" w:themeColor="text1"/>
        </w:rPr>
        <w:t xml:space="preserve"> la </w:t>
      </w:r>
      <w:proofErr w:type="spellStart"/>
      <w:r w:rsidRPr="00F7381D">
        <w:rPr>
          <w:color w:val="000000" w:themeColor="text1"/>
        </w:rPr>
        <w:t>diferencia</w:t>
      </w:r>
      <w:proofErr w:type="spellEnd"/>
      <w:r w:rsidRPr="00F7381D">
        <w:rPr>
          <w:color w:val="000000" w:themeColor="text1"/>
        </w:rPr>
        <w:t xml:space="preserve"> </w:t>
      </w:r>
      <w:r w:rsidR="00100CC4" w:rsidRPr="00F7381D">
        <w:rPr>
          <w:color w:val="000000" w:themeColor="text1"/>
        </w:rPr>
        <w:t xml:space="preserve">a </w:t>
      </w:r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nuestro</w:t>
      </w:r>
      <w:proofErr w:type="spellEnd"/>
      <w:r w:rsidRPr="00F7381D">
        <w:rPr>
          <w:color w:val="000000" w:themeColor="text1"/>
        </w:rPr>
        <w:t xml:space="preserve"> </w:t>
      </w:r>
      <w:proofErr w:type="spellStart"/>
      <w:r w:rsidRPr="00F7381D">
        <w:rPr>
          <w:color w:val="000000" w:themeColor="text1"/>
        </w:rPr>
        <w:t>exito</w:t>
      </w:r>
      <w:proofErr w:type="spellEnd"/>
      <w:r w:rsidRPr="00F7381D">
        <w:rPr>
          <w:color w:val="000000" w:themeColor="text1"/>
        </w:rPr>
        <w:t xml:space="preserve">. </w:t>
      </w:r>
    </w:p>
    <w:p w14:paraId="3782D14A" w14:textId="77777777" w:rsidR="00C87E79" w:rsidRPr="00F7381D" w:rsidRDefault="00C87E79" w:rsidP="00146799">
      <w:pPr>
        <w:pStyle w:val="Default"/>
        <w:rPr>
          <w:color w:val="000000" w:themeColor="text1"/>
        </w:rPr>
      </w:pPr>
    </w:p>
    <w:p w14:paraId="65A7FC0A" w14:textId="18174D6C" w:rsidR="00C87E79" w:rsidRPr="00F7381D" w:rsidDel="00F7381D" w:rsidRDefault="00C87E79" w:rsidP="00146799">
      <w:pPr>
        <w:pStyle w:val="Default"/>
        <w:rPr>
          <w:del w:id="4" w:author="Melinda A Stanley (CENSUS/DN FED)" w:date="2020-06-19T12:19:00Z"/>
          <w:b/>
          <w:bCs/>
          <w:color w:val="000000" w:themeColor="text1"/>
        </w:rPr>
      </w:pPr>
      <w:proofErr w:type="spellStart"/>
      <w:r w:rsidRPr="00F7381D">
        <w:rPr>
          <w:b/>
          <w:bCs/>
          <w:color w:val="000000" w:themeColor="text1"/>
        </w:rPr>
        <w:t>Cuando</w:t>
      </w:r>
      <w:proofErr w:type="spellEnd"/>
      <w:r w:rsidRPr="00F7381D">
        <w:rPr>
          <w:b/>
          <w:bCs/>
          <w:color w:val="000000" w:themeColor="text1"/>
        </w:rPr>
        <w:t xml:space="preserve"> ha </w:t>
      </w:r>
      <w:proofErr w:type="spellStart"/>
      <w:r w:rsidRPr="00F7381D">
        <w:rPr>
          <w:b/>
          <w:bCs/>
          <w:color w:val="000000" w:themeColor="text1"/>
        </w:rPr>
        <w:t>completado</w:t>
      </w:r>
      <w:proofErr w:type="spellEnd"/>
      <w:r w:rsidRPr="00F7381D">
        <w:rPr>
          <w:b/>
          <w:bCs/>
          <w:color w:val="000000" w:themeColor="text1"/>
        </w:rPr>
        <w:t xml:space="preserve"> sus </w:t>
      </w:r>
      <w:proofErr w:type="spellStart"/>
      <w:r w:rsidRPr="00F7381D">
        <w:rPr>
          <w:b/>
          <w:bCs/>
          <w:color w:val="000000" w:themeColor="text1"/>
        </w:rPr>
        <w:t>llamadas</w:t>
      </w:r>
      <w:proofErr w:type="spellEnd"/>
      <w:r w:rsidRPr="00F7381D">
        <w:rPr>
          <w:b/>
          <w:bCs/>
          <w:color w:val="000000" w:themeColor="text1"/>
        </w:rPr>
        <w:t xml:space="preserve">, favor de </w:t>
      </w:r>
      <w:proofErr w:type="spellStart"/>
      <w:r w:rsidRPr="00F7381D">
        <w:rPr>
          <w:b/>
          <w:bCs/>
          <w:color w:val="000000" w:themeColor="text1"/>
        </w:rPr>
        <w:t>decirme</w:t>
      </w:r>
      <w:proofErr w:type="spellEnd"/>
      <w:r w:rsidRPr="00F7381D">
        <w:rPr>
          <w:b/>
          <w:bCs/>
          <w:color w:val="000000" w:themeColor="text1"/>
        </w:rPr>
        <w:t xml:space="preserve"> </w:t>
      </w:r>
      <w:proofErr w:type="spellStart"/>
      <w:r w:rsidRPr="00F7381D">
        <w:rPr>
          <w:b/>
          <w:bCs/>
          <w:color w:val="000000" w:themeColor="text1"/>
        </w:rPr>
        <w:t>como</w:t>
      </w:r>
      <w:proofErr w:type="spellEnd"/>
      <w:r w:rsidRPr="00F7381D">
        <w:rPr>
          <w:b/>
          <w:bCs/>
          <w:color w:val="000000" w:themeColor="text1"/>
        </w:rPr>
        <w:t xml:space="preserve"> </w:t>
      </w:r>
      <w:r w:rsidR="001060FD" w:rsidRPr="00F7381D">
        <w:rPr>
          <w:b/>
          <w:bCs/>
          <w:color w:val="000000" w:themeColor="text1"/>
        </w:rPr>
        <w:t xml:space="preserve">le </w:t>
      </w:r>
      <w:proofErr w:type="spellStart"/>
      <w:r w:rsidRPr="00F7381D">
        <w:rPr>
          <w:b/>
          <w:bCs/>
          <w:color w:val="000000" w:themeColor="text1"/>
        </w:rPr>
        <w:t>fue</w:t>
      </w:r>
      <w:proofErr w:type="spellEnd"/>
      <w:r w:rsidR="00100CC4" w:rsidRPr="00F7381D">
        <w:rPr>
          <w:b/>
          <w:bCs/>
          <w:color w:val="000000" w:themeColor="text1"/>
        </w:rPr>
        <w:t xml:space="preserve"> </w:t>
      </w:r>
      <w:proofErr w:type="spellStart"/>
      <w:r w:rsidR="00100CC4" w:rsidRPr="00F7381D">
        <w:rPr>
          <w:b/>
          <w:bCs/>
          <w:color w:val="000000" w:themeColor="text1"/>
        </w:rPr>
        <w:t>todo</w:t>
      </w:r>
      <w:proofErr w:type="spellEnd"/>
      <w:r w:rsidR="001060FD" w:rsidRPr="00F7381D">
        <w:rPr>
          <w:b/>
          <w:bCs/>
          <w:color w:val="000000" w:themeColor="text1"/>
        </w:rPr>
        <w:t>?</w:t>
      </w:r>
      <w:r w:rsidRPr="00F7381D">
        <w:rPr>
          <w:b/>
          <w:bCs/>
          <w:color w:val="000000" w:themeColor="text1"/>
        </w:rPr>
        <w:t xml:space="preserve"> </w:t>
      </w:r>
    </w:p>
    <w:p w14:paraId="4D395F83" w14:textId="7F2CB065" w:rsidR="00F7381D" w:rsidDel="00F7381D" w:rsidRDefault="00F7381D" w:rsidP="00FD0B72">
      <w:pPr>
        <w:pStyle w:val="Default"/>
        <w:rPr>
          <w:del w:id="5" w:author="Melinda A Stanley (CENSUS/DN FED)" w:date="2020-06-19T12:19:00Z"/>
          <w:b/>
          <w:bCs/>
        </w:rPr>
      </w:pPr>
      <w:bookmarkStart w:id="6" w:name="_Hlk43213659"/>
    </w:p>
    <w:p w14:paraId="2948D1E1" w14:textId="7078022F" w:rsidR="00F7381D" w:rsidRDefault="00F7381D" w:rsidP="00F7381D">
      <w:pPr>
        <w:pStyle w:val="Default"/>
        <w:pPrChange w:id="7" w:author="Melinda A Stanley (CENSUS/DN FED)" w:date="2020-06-19T12:19:00Z">
          <w:pPr/>
        </w:pPrChange>
      </w:pPr>
      <w:del w:id="8" w:author="Melinda A Stanley (CENSUS/DN FED)" w:date="2020-06-19T12:19:00Z">
        <w:r w:rsidDel="00F7381D">
          <w:br w:type="page"/>
        </w:r>
      </w:del>
    </w:p>
    <w:p w14:paraId="0086560B" w14:textId="2D1211FD" w:rsidR="00FD0B72" w:rsidRPr="00F7381D" w:rsidRDefault="00F7381D" w:rsidP="00FD0B72">
      <w:pPr>
        <w:pStyle w:val="Default"/>
        <w:rPr>
          <w:b/>
          <w:bCs/>
        </w:rPr>
      </w:pPr>
      <w:r w:rsidRPr="00F7381D">
        <w:rPr>
          <w:b/>
          <w:bCs/>
        </w:rPr>
        <w:t>RAZONES PARA LLENAR EL CENSO Y POR QUÉ OTROS EN LA COMUNIDAD LO ESTÁN HACIENDO</w:t>
      </w:r>
    </w:p>
    <w:p w14:paraId="4FAFF04F" w14:textId="77777777" w:rsidR="00FD0B72" w:rsidRPr="00F7381D" w:rsidRDefault="00FD0B72" w:rsidP="00FD0B72">
      <w:pPr>
        <w:pStyle w:val="Default"/>
      </w:pPr>
    </w:p>
    <w:p w14:paraId="2BA2D48D" w14:textId="5D825994" w:rsidR="00FD0B72" w:rsidRPr="00F7381D" w:rsidRDefault="00443E93" w:rsidP="00FD0B72">
      <w:pPr>
        <w:pStyle w:val="Default"/>
      </w:pPr>
      <w:r w:rsidRPr="00F7381D">
        <w:t>1)</w:t>
      </w:r>
      <w:r>
        <w:rPr>
          <w:b/>
          <w:bCs/>
        </w:rPr>
        <w:t xml:space="preserve"> </w:t>
      </w:r>
      <w:r w:rsidR="00FD0B72" w:rsidRPr="00F7381D">
        <w:rPr>
          <w:b/>
          <w:bCs/>
        </w:rPr>
        <w:t>E</w:t>
      </w:r>
      <w:r>
        <w:rPr>
          <w:b/>
          <w:bCs/>
        </w:rPr>
        <w:t>l</w:t>
      </w:r>
      <w:r w:rsidR="00FD0B72" w:rsidRPr="00F7381D">
        <w:rPr>
          <w:b/>
          <w:bCs/>
        </w:rPr>
        <w:t xml:space="preserve"> </w:t>
      </w:r>
      <w:proofErr w:type="spellStart"/>
      <w:r w:rsidR="00FD0B72" w:rsidRPr="00F7381D">
        <w:rPr>
          <w:b/>
          <w:bCs/>
        </w:rPr>
        <w:t>Censo</w:t>
      </w:r>
      <w:proofErr w:type="spellEnd"/>
      <w:r w:rsidR="00FD0B72" w:rsidRPr="00F7381D">
        <w:rPr>
          <w:b/>
          <w:bCs/>
        </w:rPr>
        <w:t xml:space="preserve"> es </w:t>
      </w:r>
      <w:proofErr w:type="spellStart"/>
      <w:r w:rsidR="00FD0B72" w:rsidRPr="00F7381D">
        <w:rPr>
          <w:b/>
          <w:bCs/>
        </w:rPr>
        <w:t>seguro</w:t>
      </w:r>
      <w:proofErr w:type="spellEnd"/>
      <w:r w:rsidR="00FD0B72" w:rsidRPr="00F7381D">
        <w:rPr>
          <w:b/>
          <w:bCs/>
        </w:rPr>
        <w:t xml:space="preserve"> y </w:t>
      </w:r>
      <w:proofErr w:type="spellStart"/>
      <w:r w:rsidR="00FD0B72" w:rsidRPr="00F7381D">
        <w:rPr>
          <w:b/>
          <w:bCs/>
        </w:rPr>
        <w:t>confidencial</w:t>
      </w:r>
      <w:proofErr w:type="spellEnd"/>
      <w:r w:rsidR="00FD0B72" w:rsidRPr="00F7381D">
        <w:rPr>
          <w:b/>
          <w:bCs/>
        </w:rPr>
        <w:t>.</w:t>
      </w:r>
      <w:r w:rsidR="00FD0B72" w:rsidRPr="00F7381D">
        <w:t xml:space="preserve"> Una ley federal </w:t>
      </w:r>
      <w:proofErr w:type="spellStart"/>
      <w:r w:rsidR="00FD0B72" w:rsidRPr="00F7381D">
        <w:t>llamada</w:t>
      </w:r>
      <w:proofErr w:type="spellEnd"/>
      <w:r w:rsidR="00FD0B72" w:rsidRPr="00F7381D">
        <w:t xml:space="preserve"> </w:t>
      </w:r>
      <w:proofErr w:type="spellStart"/>
      <w:r w:rsidR="00FD0B72" w:rsidRPr="00F7381D">
        <w:t>Título</w:t>
      </w:r>
      <w:proofErr w:type="spellEnd"/>
      <w:r w:rsidR="00FD0B72" w:rsidRPr="00F7381D">
        <w:t xml:space="preserve"> 13 protege sus </w:t>
      </w:r>
      <w:proofErr w:type="spellStart"/>
      <w:r w:rsidR="00FD0B72" w:rsidRPr="00F7381D">
        <w:t>datos</w:t>
      </w:r>
      <w:proofErr w:type="spellEnd"/>
      <w:r w:rsidR="00FD0B72" w:rsidRPr="00F7381D">
        <w:t xml:space="preserve"> </w:t>
      </w:r>
      <w:proofErr w:type="spellStart"/>
      <w:r w:rsidR="00FD0B72" w:rsidRPr="00F7381D">
        <w:t>personales</w:t>
      </w:r>
      <w:proofErr w:type="spellEnd"/>
      <w:r w:rsidR="00FD0B72" w:rsidRPr="00F7381D">
        <w:t xml:space="preserve">. Los </w:t>
      </w:r>
      <w:proofErr w:type="spellStart"/>
      <w:r w:rsidR="00FD0B72" w:rsidRPr="00F7381D">
        <w:t>empleados</w:t>
      </w:r>
      <w:proofErr w:type="spellEnd"/>
      <w:r w:rsidR="00FD0B72" w:rsidRPr="00F7381D">
        <w:t xml:space="preserve"> del </w:t>
      </w:r>
      <w:proofErr w:type="spellStart"/>
      <w:r w:rsidR="00FD0B72" w:rsidRPr="00F7381D">
        <w:t>Censo</w:t>
      </w:r>
      <w:proofErr w:type="spellEnd"/>
      <w:r w:rsidR="00FD0B72" w:rsidRPr="00F7381D">
        <w:t xml:space="preserve"> </w:t>
      </w:r>
      <w:proofErr w:type="spellStart"/>
      <w:r w:rsidR="00FD0B72" w:rsidRPr="00F7381D">
        <w:t>toman</w:t>
      </w:r>
      <w:proofErr w:type="spellEnd"/>
      <w:r w:rsidR="00FD0B72" w:rsidRPr="00F7381D">
        <w:t xml:space="preserve"> un </w:t>
      </w:r>
      <w:proofErr w:type="spellStart"/>
      <w:r w:rsidR="00FD0B72" w:rsidRPr="00F7381D">
        <w:t>juramento</w:t>
      </w:r>
      <w:proofErr w:type="spellEnd"/>
      <w:r w:rsidR="00FD0B72" w:rsidRPr="00F7381D">
        <w:t xml:space="preserve"> de por </w:t>
      </w:r>
      <w:proofErr w:type="spellStart"/>
      <w:r w:rsidR="00FD0B72" w:rsidRPr="00F7381D">
        <w:t>vida</w:t>
      </w:r>
      <w:proofErr w:type="spellEnd"/>
      <w:r w:rsidR="00FD0B72" w:rsidRPr="00F7381D">
        <w:t xml:space="preserve">, bajo una </w:t>
      </w:r>
      <w:proofErr w:type="spellStart"/>
      <w:r w:rsidR="00FD0B72" w:rsidRPr="00F7381D">
        <w:t>severa</w:t>
      </w:r>
      <w:proofErr w:type="spellEnd"/>
      <w:r w:rsidR="00FD0B72" w:rsidRPr="00F7381D">
        <w:t xml:space="preserve"> </w:t>
      </w:r>
      <w:proofErr w:type="spellStart"/>
      <w:r w:rsidR="00FD0B72" w:rsidRPr="00F7381D">
        <w:t>sanción</w:t>
      </w:r>
      <w:proofErr w:type="spellEnd"/>
      <w:r w:rsidR="00FD0B72" w:rsidRPr="00F7381D">
        <w:t xml:space="preserve"> </w:t>
      </w:r>
      <w:proofErr w:type="spellStart"/>
      <w:r w:rsidR="008A5433">
        <w:t>si</w:t>
      </w:r>
      <w:proofErr w:type="spellEnd"/>
      <w:r w:rsidR="008A5433">
        <w:t xml:space="preserve"> no </w:t>
      </w:r>
      <w:proofErr w:type="spellStart"/>
      <w:r w:rsidR="008A5433">
        <w:t>cumplen</w:t>
      </w:r>
      <w:proofErr w:type="spellEnd"/>
      <w:r w:rsidR="008A5433">
        <w:t xml:space="preserve"> </w:t>
      </w:r>
      <w:r w:rsidR="00FD0B72" w:rsidRPr="00F7381D">
        <w:t xml:space="preserve">(5 </w:t>
      </w:r>
      <w:proofErr w:type="spellStart"/>
      <w:r w:rsidR="00FD0B72" w:rsidRPr="00F7381D">
        <w:t>años</w:t>
      </w:r>
      <w:proofErr w:type="spellEnd"/>
      <w:r w:rsidR="00FD0B72" w:rsidRPr="00F7381D">
        <w:t xml:space="preserve"> </w:t>
      </w:r>
      <w:proofErr w:type="spellStart"/>
      <w:r w:rsidR="00FD0B72" w:rsidRPr="00F7381D">
        <w:t>en</w:t>
      </w:r>
      <w:proofErr w:type="spellEnd"/>
      <w:r w:rsidR="00FD0B72" w:rsidRPr="00F7381D">
        <w:t xml:space="preserve"> la </w:t>
      </w:r>
      <w:proofErr w:type="spellStart"/>
      <w:r w:rsidR="00FD0B72" w:rsidRPr="00F7381D">
        <w:t>cárcel</w:t>
      </w:r>
      <w:proofErr w:type="spellEnd"/>
      <w:r w:rsidR="00FD0B72" w:rsidRPr="00F7381D">
        <w:t xml:space="preserve"> y una </w:t>
      </w:r>
      <w:proofErr w:type="spellStart"/>
      <w:r w:rsidR="00FD0B72" w:rsidRPr="00F7381D">
        <w:t>multa</w:t>
      </w:r>
      <w:proofErr w:type="spellEnd"/>
      <w:r w:rsidR="00FD0B72" w:rsidRPr="00F7381D">
        <w:t xml:space="preserve"> de $250,000 o mas), los </w:t>
      </w:r>
      <w:proofErr w:type="spellStart"/>
      <w:r w:rsidR="00FD0B72" w:rsidRPr="00F7381D">
        <w:t>empleados</w:t>
      </w:r>
      <w:proofErr w:type="spellEnd"/>
      <w:r w:rsidR="00FD0B72" w:rsidRPr="00F7381D">
        <w:t xml:space="preserve"> del </w:t>
      </w:r>
      <w:proofErr w:type="spellStart"/>
      <w:r w:rsidR="00FD0B72" w:rsidRPr="00F7381D">
        <w:t>Censo</w:t>
      </w:r>
      <w:proofErr w:type="spellEnd"/>
      <w:r w:rsidR="00FD0B72" w:rsidRPr="00F7381D">
        <w:t xml:space="preserve"> </w:t>
      </w:r>
      <w:proofErr w:type="spellStart"/>
      <w:r w:rsidR="00FD0B72" w:rsidRPr="00F7381D">
        <w:t>nunca</w:t>
      </w:r>
      <w:proofErr w:type="spellEnd"/>
      <w:r w:rsidR="00FD0B72" w:rsidRPr="00F7381D">
        <w:t xml:space="preserve"> </w:t>
      </w:r>
      <w:proofErr w:type="spellStart"/>
      <w:r w:rsidR="00FD0B72" w:rsidRPr="00F7381D">
        <w:t>va</w:t>
      </w:r>
      <w:proofErr w:type="spellEnd"/>
      <w:r w:rsidR="00FD0B72" w:rsidRPr="00F7381D">
        <w:t xml:space="preserve"> a </w:t>
      </w:r>
      <w:proofErr w:type="spellStart"/>
      <w:r w:rsidR="00FD0B72" w:rsidRPr="00F7381D">
        <w:t>revelar</w:t>
      </w:r>
      <w:proofErr w:type="spellEnd"/>
      <w:r w:rsidR="00FD0B72" w:rsidRPr="00F7381D">
        <w:t xml:space="preserve"> sus </w:t>
      </w:r>
      <w:proofErr w:type="spellStart"/>
      <w:r w:rsidR="00FD0B72" w:rsidRPr="00F7381D">
        <w:t>datos</w:t>
      </w:r>
      <w:proofErr w:type="spellEnd"/>
      <w:r w:rsidR="00FD0B72" w:rsidRPr="00F7381D">
        <w:t xml:space="preserve"> </w:t>
      </w:r>
      <w:proofErr w:type="spellStart"/>
      <w:r w:rsidR="00FD0B72" w:rsidRPr="00F7381D">
        <w:t>personales</w:t>
      </w:r>
      <w:proofErr w:type="spellEnd"/>
      <w:r w:rsidR="00FD0B72" w:rsidRPr="00F7381D">
        <w:t xml:space="preserve">. Solo se </w:t>
      </w:r>
      <w:proofErr w:type="spellStart"/>
      <w:r w:rsidR="00FD0B72" w:rsidRPr="00F7381D">
        <w:t>utilizan</w:t>
      </w:r>
      <w:proofErr w:type="spellEnd"/>
      <w:r w:rsidR="00FD0B72" w:rsidRPr="00F7381D">
        <w:t xml:space="preserve"> </w:t>
      </w:r>
      <w:proofErr w:type="spellStart"/>
      <w:r w:rsidR="00FD0B72" w:rsidRPr="00F7381D">
        <w:t>estadísticas</w:t>
      </w:r>
      <w:proofErr w:type="spellEnd"/>
      <w:r w:rsidR="00FD0B72" w:rsidRPr="00F7381D">
        <w:t xml:space="preserve"> </w:t>
      </w:r>
      <w:proofErr w:type="spellStart"/>
      <w:r w:rsidR="00FD0B72" w:rsidRPr="00F7381D">
        <w:t>generales</w:t>
      </w:r>
      <w:proofErr w:type="spellEnd"/>
      <w:r w:rsidR="00FD0B72" w:rsidRPr="00F7381D">
        <w:t xml:space="preserve">. Sus </w:t>
      </w:r>
      <w:proofErr w:type="spellStart"/>
      <w:r w:rsidR="00FD0B72" w:rsidRPr="00F7381D">
        <w:t>datos</w:t>
      </w:r>
      <w:proofErr w:type="spellEnd"/>
      <w:r w:rsidR="00FD0B72" w:rsidRPr="00F7381D">
        <w:t xml:space="preserve"> </w:t>
      </w:r>
      <w:proofErr w:type="spellStart"/>
      <w:r w:rsidR="00FD0B72" w:rsidRPr="00F7381D">
        <w:t>personales</w:t>
      </w:r>
      <w:proofErr w:type="spellEnd"/>
      <w:r w:rsidR="00FD0B72" w:rsidRPr="00F7381D">
        <w:t xml:space="preserve"> no </w:t>
      </w:r>
      <w:proofErr w:type="spellStart"/>
      <w:r w:rsidR="00FD0B72" w:rsidRPr="00F7381D">
        <w:t>pueden</w:t>
      </w:r>
      <w:proofErr w:type="spellEnd"/>
      <w:r w:rsidR="00FD0B72" w:rsidRPr="00F7381D">
        <w:t xml:space="preserve"> ser </w:t>
      </w:r>
      <w:proofErr w:type="spellStart"/>
      <w:r w:rsidR="00FD0B72" w:rsidRPr="00F7381D">
        <w:t>revelados</w:t>
      </w:r>
      <w:proofErr w:type="spellEnd"/>
      <w:r w:rsidR="00FD0B72" w:rsidRPr="00F7381D">
        <w:t xml:space="preserve"> </w:t>
      </w:r>
      <w:proofErr w:type="spellStart"/>
      <w:r w:rsidR="00FD0B72" w:rsidRPr="00F7381D">
        <w:t>nunca</w:t>
      </w:r>
      <w:proofErr w:type="spellEnd"/>
      <w:r w:rsidR="00FD0B72" w:rsidRPr="00F7381D">
        <w:t xml:space="preserve">, no </w:t>
      </w:r>
      <w:proofErr w:type="spellStart"/>
      <w:r w:rsidR="00FD0B72" w:rsidRPr="00F7381D">
        <w:t>pueden</w:t>
      </w:r>
      <w:proofErr w:type="spellEnd"/>
      <w:r w:rsidR="00FD0B72" w:rsidRPr="00F7381D">
        <w:t xml:space="preserve"> ser </w:t>
      </w:r>
      <w:proofErr w:type="spellStart"/>
      <w:r w:rsidR="00FD0B72" w:rsidRPr="00F7381D">
        <w:t>revelados</w:t>
      </w:r>
      <w:proofErr w:type="spellEnd"/>
      <w:r w:rsidR="00FD0B72" w:rsidRPr="00F7381D">
        <w:t xml:space="preserve"> a </w:t>
      </w:r>
      <w:proofErr w:type="spellStart"/>
      <w:r w:rsidR="00FD0B72" w:rsidRPr="00F7381D">
        <w:t>ninguna</w:t>
      </w:r>
      <w:proofErr w:type="spellEnd"/>
      <w:r w:rsidR="00FD0B72" w:rsidRPr="00F7381D">
        <w:t xml:space="preserve"> </w:t>
      </w:r>
      <w:proofErr w:type="spellStart"/>
      <w:r w:rsidR="00FD0B72" w:rsidRPr="00F7381D">
        <w:t>agencia</w:t>
      </w:r>
      <w:proofErr w:type="spellEnd"/>
      <w:r w:rsidR="00FD0B72" w:rsidRPr="00F7381D">
        <w:t xml:space="preserve"> </w:t>
      </w:r>
      <w:proofErr w:type="spellStart"/>
      <w:r w:rsidR="00FD0B72" w:rsidRPr="00F7381D">
        <w:t>gubernamental</w:t>
      </w:r>
      <w:proofErr w:type="spellEnd"/>
      <w:r w:rsidR="00FD0B72" w:rsidRPr="00F7381D">
        <w:t xml:space="preserve"> de </w:t>
      </w:r>
      <w:proofErr w:type="spellStart"/>
      <w:r w:rsidR="00FD0B72" w:rsidRPr="00F7381D">
        <w:t>ningún</w:t>
      </w:r>
      <w:proofErr w:type="spellEnd"/>
      <w:r w:rsidR="00FD0B72" w:rsidRPr="00F7381D">
        <w:t xml:space="preserve"> </w:t>
      </w:r>
      <w:proofErr w:type="spellStart"/>
      <w:r w:rsidR="00FD0B72" w:rsidRPr="00F7381D">
        <w:t>nivel</w:t>
      </w:r>
      <w:proofErr w:type="spellEnd"/>
      <w:r w:rsidR="00FD0B72" w:rsidRPr="00F7381D">
        <w:t xml:space="preserve">. Ni a la </w:t>
      </w:r>
      <w:proofErr w:type="spellStart"/>
      <w:r w:rsidR="00FD0B72" w:rsidRPr="00F7381D">
        <w:t>policía</w:t>
      </w:r>
      <w:proofErr w:type="spellEnd"/>
      <w:r w:rsidR="00FD0B72" w:rsidRPr="00F7381D">
        <w:t xml:space="preserve">, </w:t>
      </w:r>
      <w:proofErr w:type="spellStart"/>
      <w:r w:rsidR="00FD0B72" w:rsidRPr="00F7381D">
        <w:t>ni</w:t>
      </w:r>
      <w:proofErr w:type="spellEnd"/>
      <w:r w:rsidR="00FD0B72" w:rsidRPr="00F7381D">
        <w:t xml:space="preserve"> </w:t>
      </w:r>
      <w:proofErr w:type="spellStart"/>
      <w:r w:rsidR="00FD0B72" w:rsidRPr="00F7381D">
        <w:t>a</w:t>
      </w:r>
      <w:proofErr w:type="spellEnd"/>
      <w:r w:rsidR="00FD0B72" w:rsidRPr="00F7381D">
        <w:t xml:space="preserve"> ICE </w:t>
      </w:r>
      <w:proofErr w:type="gramStart"/>
      <w:r w:rsidR="00FD0B72" w:rsidRPr="00F7381D">
        <w:t>– !</w:t>
      </w:r>
      <w:proofErr w:type="gramEnd"/>
      <w:r w:rsidR="00FD0B72" w:rsidRPr="00F7381D">
        <w:t xml:space="preserve"> A NADIE!</w:t>
      </w:r>
    </w:p>
    <w:p w14:paraId="20C0F480" w14:textId="77777777" w:rsidR="00FD0B72" w:rsidRPr="00F7381D" w:rsidRDefault="00FD0B72" w:rsidP="00FD0B72">
      <w:pPr>
        <w:pStyle w:val="Default"/>
      </w:pPr>
    </w:p>
    <w:p w14:paraId="6A5E8A52" w14:textId="018CC629" w:rsidR="00FD0B72" w:rsidRPr="00F7381D" w:rsidRDefault="00443E93" w:rsidP="00FD0B72">
      <w:pPr>
        <w:pStyle w:val="Default"/>
      </w:pPr>
      <w:bookmarkStart w:id="9" w:name="_Hlk43217173"/>
      <w:r w:rsidRPr="00F7381D">
        <w:t>2)</w:t>
      </w:r>
      <w:bookmarkEnd w:id="9"/>
      <w:r>
        <w:rPr>
          <w:b/>
          <w:bCs/>
        </w:rPr>
        <w:t xml:space="preserve"> </w:t>
      </w:r>
      <w:r w:rsidR="00FD0B72" w:rsidRPr="00F7381D">
        <w:rPr>
          <w:b/>
          <w:bCs/>
        </w:rPr>
        <w:t xml:space="preserve">Es </w:t>
      </w:r>
      <w:proofErr w:type="spellStart"/>
      <w:r w:rsidR="00FD0B72" w:rsidRPr="00F7381D">
        <w:rPr>
          <w:b/>
          <w:bCs/>
        </w:rPr>
        <w:t>fácil</w:t>
      </w:r>
      <w:proofErr w:type="spellEnd"/>
      <w:r w:rsidR="00FD0B72" w:rsidRPr="00F7381D">
        <w:rPr>
          <w:b/>
          <w:bCs/>
        </w:rPr>
        <w:t>:</w:t>
      </w:r>
      <w:r w:rsidR="00FD0B72" w:rsidRPr="00F7381D">
        <w:t xml:space="preserve"> Hay 10 </w:t>
      </w:r>
      <w:proofErr w:type="spellStart"/>
      <w:r w:rsidR="00FD0B72" w:rsidRPr="00F7381D">
        <w:t>preguntas</w:t>
      </w:r>
      <w:proofErr w:type="spellEnd"/>
      <w:r w:rsidR="00FD0B72" w:rsidRPr="00F7381D">
        <w:t xml:space="preserve">. Por lo general, se </w:t>
      </w:r>
      <w:proofErr w:type="spellStart"/>
      <w:r w:rsidR="00FD0B72" w:rsidRPr="00F7381D">
        <w:t>tarda</w:t>
      </w:r>
      <w:proofErr w:type="spellEnd"/>
      <w:r w:rsidR="00FD0B72" w:rsidRPr="00F7381D">
        <w:t xml:space="preserve"> </w:t>
      </w:r>
      <w:proofErr w:type="spellStart"/>
      <w:r w:rsidR="00FD0B72" w:rsidRPr="00F7381D">
        <w:t>unos</w:t>
      </w:r>
      <w:proofErr w:type="spellEnd"/>
      <w:r w:rsidR="00FD0B72" w:rsidRPr="00F7381D">
        <w:t xml:space="preserve"> 10 </w:t>
      </w:r>
      <w:proofErr w:type="spellStart"/>
      <w:r w:rsidR="00FD0B72" w:rsidRPr="00F7381D">
        <w:t>minutos</w:t>
      </w:r>
      <w:proofErr w:type="spellEnd"/>
      <w:r w:rsidR="00FD0B72" w:rsidRPr="00F7381D">
        <w:t xml:space="preserve"> </w:t>
      </w:r>
      <w:proofErr w:type="spellStart"/>
      <w:r w:rsidR="00FD0B72" w:rsidRPr="00F7381D">
        <w:t>en</w:t>
      </w:r>
      <w:proofErr w:type="spellEnd"/>
      <w:r w:rsidR="00FD0B72" w:rsidRPr="00F7381D">
        <w:t xml:space="preserve"> </w:t>
      </w:r>
      <w:proofErr w:type="spellStart"/>
      <w:r w:rsidR="00FD0B72" w:rsidRPr="00F7381D">
        <w:t>llenar</w:t>
      </w:r>
      <w:proofErr w:type="spellEnd"/>
      <w:r w:rsidR="00FD0B72" w:rsidRPr="00F7381D">
        <w:t xml:space="preserve"> el </w:t>
      </w:r>
      <w:proofErr w:type="spellStart"/>
      <w:r w:rsidR="00FD0B72" w:rsidRPr="00F7381D">
        <w:t>Censo</w:t>
      </w:r>
      <w:proofErr w:type="spellEnd"/>
      <w:r w:rsidR="00FD0B72" w:rsidRPr="00F7381D">
        <w:t xml:space="preserve"> </w:t>
      </w:r>
      <w:proofErr w:type="spellStart"/>
      <w:r w:rsidR="00FD0B72" w:rsidRPr="00F7381D">
        <w:t>en</w:t>
      </w:r>
      <w:proofErr w:type="spellEnd"/>
      <w:r w:rsidR="00FD0B72" w:rsidRPr="00F7381D">
        <w:t xml:space="preserve"> </w:t>
      </w:r>
      <w:proofErr w:type="spellStart"/>
      <w:r w:rsidR="00FD0B72" w:rsidRPr="00F7381D">
        <w:t>línea</w:t>
      </w:r>
      <w:proofErr w:type="spellEnd"/>
      <w:r w:rsidR="00FD0B72" w:rsidRPr="00F7381D">
        <w:t xml:space="preserve">. O </w:t>
      </w:r>
      <w:proofErr w:type="spellStart"/>
      <w:r w:rsidR="00FD0B72" w:rsidRPr="00F7381D">
        <w:t>puede</w:t>
      </w:r>
      <w:proofErr w:type="spellEnd"/>
      <w:r w:rsidR="00FD0B72" w:rsidRPr="00F7381D">
        <w:t xml:space="preserve"> </w:t>
      </w:r>
      <w:proofErr w:type="spellStart"/>
      <w:r w:rsidR="00FD0B72" w:rsidRPr="00F7381D">
        <w:t>llenarlo</w:t>
      </w:r>
      <w:proofErr w:type="spellEnd"/>
      <w:r w:rsidR="00FD0B72" w:rsidRPr="00F7381D">
        <w:t xml:space="preserve"> por </w:t>
      </w:r>
      <w:proofErr w:type="spellStart"/>
      <w:r w:rsidR="00FD0B72" w:rsidRPr="00F7381D">
        <w:t>teléfono</w:t>
      </w:r>
      <w:proofErr w:type="spellEnd"/>
      <w:r w:rsidR="00FD0B72" w:rsidRPr="00F7381D">
        <w:t xml:space="preserve"> o por </w:t>
      </w:r>
      <w:proofErr w:type="spellStart"/>
      <w:r w:rsidR="00FD0B72" w:rsidRPr="00F7381D">
        <w:t>correo</w:t>
      </w:r>
      <w:proofErr w:type="spellEnd"/>
      <w:r w:rsidR="00FD0B72" w:rsidRPr="00F7381D">
        <w:t>.</w:t>
      </w:r>
    </w:p>
    <w:p w14:paraId="47ED5BBB" w14:textId="77777777" w:rsidR="00FD0B72" w:rsidRPr="00F7381D" w:rsidRDefault="00FD0B72" w:rsidP="00FD0B72">
      <w:pPr>
        <w:pStyle w:val="Default"/>
      </w:pPr>
    </w:p>
    <w:p w14:paraId="26CB1B08" w14:textId="77777777" w:rsidR="00FD0B72" w:rsidRPr="00F7381D" w:rsidRDefault="00FD0B72" w:rsidP="00FD0B72">
      <w:pPr>
        <w:pStyle w:val="Default"/>
      </w:pPr>
    </w:p>
    <w:p w14:paraId="58D8CB8F" w14:textId="0732CD33" w:rsidR="00FD0B72" w:rsidRPr="00F7381D" w:rsidRDefault="00443E93" w:rsidP="00FD0B72">
      <w:pPr>
        <w:pStyle w:val="Default"/>
      </w:pPr>
      <w:r>
        <w:t>3</w:t>
      </w:r>
      <w:r w:rsidRPr="009A1A26">
        <w:t>)</w:t>
      </w:r>
      <w:r>
        <w:t xml:space="preserve"> </w:t>
      </w:r>
      <w:r w:rsidR="00FD0B72" w:rsidRPr="00F7381D">
        <w:rPr>
          <w:b/>
          <w:bCs/>
        </w:rPr>
        <w:t xml:space="preserve">Es </w:t>
      </w:r>
      <w:proofErr w:type="spellStart"/>
      <w:r w:rsidR="00FD0B72" w:rsidRPr="00F7381D">
        <w:rPr>
          <w:b/>
          <w:bCs/>
        </w:rPr>
        <w:t>importante</w:t>
      </w:r>
      <w:proofErr w:type="spellEnd"/>
      <w:r w:rsidR="00FD0B72" w:rsidRPr="00F7381D">
        <w:rPr>
          <w:b/>
          <w:bCs/>
        </w:rPr>
        <w:t>:</w:t>
      </w:r>
      <w:r w:rsidR="00FD0B72" w:rsidRPr="00F7381D">
        <w:t xml:space="preserve"> Es </w:t>
      </w:r>
      <w:proofErr w:type="spellStart"/>
      <w:r w:rsidR="00FD0B72" w:rsidRPr="00F7381D">
        <w:t>muy</w:t>
      </w:r>
      <w:proofErr w:type="spellEnd"/>
      <w:r w:rsidR="00FD0B72" w:rsidRPr="00F7381D">
        <w:t xml:space="preserve"> </w:t>
      </w:r>
      <w:proofErr w:type="spellStart"/>
      <w:r w:rsidR="00FD0B72" w:rsidRPr="00F7381D">
        <w:t>importante</w:t>
      </w:r>
      <w:proofErr w:type="spellEnd"/>
      <w:r w:rsidR="00FD0B72" w:rsidRPr="00F7381D">
        <w:t xml:space="preserve"> para </w:t>
      </w:r>
      <w:proofErr w:type="spellStart"/>
      <w:r w:rsidR="00FD0B72" w:rsidRPr="00F7381D">
        <w:t>nuestra</w:t>
      </w:r>
      <w:proofErr w:type="spellEnd"/>
      <w:r w:rsidR="00FD0B72" w:rsidRPr="00F7381D">
        <w:t xml:space="preserve"> </w:t>
      </w:r>
      <w:proofErr w:type="spellStart"/>
      <w:r w:rsidR="00FD0B72" w:rsidRPr="00F7381D">
        <w:t>comunidad</w:t>
      </w:r>
      <w:proofErr w:type="spellEnd"/>
      <w:r w:rsidR="00FD0B72" w:rsidRPr="00F7381D">
        <w:t xml:space="preserve"> y </w:t>
      </w:r>
      <w:proofErr w:type="spellStart"/>
      <w:r w:rsidR="00FD0B72" w:rsidRPr="00F7381D">
        <w:t>nuestras</w:t>
      </w:r>
      <w:proofErr w:type="spellEnd"/>
      <w:r w:rsidR="00FD0B72" w:rsidRPr="00F7381D">
        <w:t xml:space="preserve"> </w:t>
      </w:r>
      <w:proofErr w:type="spellStart"/>
      <w:r w:rsidR="00FD0B72" w:rsidRPr="00F7381D">
        <w:t>familias</w:t>
      </w:r>
      <w:proofErr w:type="spellEnd"/>
      <w:r w:rsidR="00FD0B72" w:rsidRPr="00F7381D">
        <w:t xml:space="preserve">. </w:t>
      </w:r>
      <w:proofErr w:type="spellStart"/>
      <w:r w:rsidR="00FD0B72" w:rsidRPr="00F7381D">
        <w:t>Llenarlo</w:t>
      </w:r>
      <w:proofErr w:type="spellEnd"/>
      <w:r w:rsidR="00FD0B72" w:rsidRPr="00F7381D">
        <w:t xml:space="preserve"> </w:t>
      </w:r>
      <w:proofErr w:type="spellStart"/>
      <w:r w:rsidR="00FD0B72" w:rsidRPr="00F7381D">
        <w:t>te</w:t>
      </w:r>
      <w:proofErr w:type="spellEnd"/>
      <w:r w:rsidR="00FD0B72" w:rsidRPr="00F7381D">
        <w:t xml:space="preserve"> </w:t>
      </w:r>
      <w:proofErr w:type="spellStart"/>
      <w:r w:rsidR="00FD0B72" w:rsidRPr="00F7381D">
        <w:t>ayuda</w:t>
      </w:r>
      <w:proofErr w:type="spellEnd"/>
      <w:r w:rsidR="00FD0B72" w:rsidRPr="00F7381D">
        <w:t xml:space="preserve"> a </w:t>
      </w:r>
      <w:proofErr w:type="spellStart"/>
      <w:r w:rsidR="00FD0B72" w:rsidRPr="00F7381D">
        <w:t>ti</w:t>
      </w:r>
      <w:proofErr w:type="spellEnd"/>
      <w:r w:rsidR="00FD0B72" w:rsidRPr="00F7381D">
        <w:t xml:space="preserve"> y a </w:t>
      </w:r>
      <w:proofErr w:type="spellStart"/>
      <w:r w:rsidR="00FD0B72" w:rsidRPr="00F7381D">
        <w:t>todos</w:t>
      </w:r>
      <w:proofErr w:type="spellEnd"/>
      <w:r w:rsidR="00FD0B72" w:rsidRPr="00F7381D">
        <w:t xml:space="preserve"> los </w:t>
      </w:r>
      <w:proofErr w:type="spellStart"/>
      <w:r w:rsidR="00FD0B72" w:rsidRPr="00F7381D">
        <w:t>demás</w:t>
      </w:r>
      <w:proofErr w:type="spellEnd"/>
      <w:r w:rsidR="00FD0B72" w:rsidRPr="00F7381D">
        <w:t xml:space="preserve"> </w:t>
      </w:r>
      <w:proofErr w:type="spellStart"/>
      <w:r w:rsidR="00FD0B72" w:rsidRPr="00F7381D">
        <w:t>en</w:t>
      </w:r>
      <w:proofErr w:type="spellEnd"/>
      <w:r w:rsidR="00FD0B72" w:rsidRPr="00F7381D">
        <w:t xml:space="preserve"> </w:t>
      </w:r>
      <w:proofErr w:type="spellStart"/>
      <w:r w:rsidR="00FD0B72" w:rsidRPr="00F7381D">
        <w:t>nuestra</w:t>
      </w:r>
      <w:proofErr w:type="spellEnd"/>
      <w:r w:rsidR="00FD0B72" w:rsidRPr="00F7381D">
        <w:t xml:space="preserve"> </w:t>
      </w:r>
      <w:proofErr w:type="spellStart"/>
      <w:r w:rsidR="00FD0B72" w:rsidRPr="00F7381D">
        <w:t>comunidad</w:t>
      </w:r>
      <w:proofErr w:type="spellEnd"/>
      <w:r w:rsidR="00FD0B72" w:rsidRPr="00F7381D">
        <w:t>.</w:t>
      </w:r>
    </w:p>
    <w:p w14:paraId="10061BFF" w14:textId="77777777" w:rsidR="00FD0B72" w:rsidRPr="00F7381D" w:rsidRDefault="00FD0B72" w:rsidP="00FD0B72">
      <w:pPr>
        <w:pStyle w:val="Default"/>
      </w:pPr>
    </w:p>
    <w:p w14:paraId="3038462F" w14:textId="77777777" w:rsidR="00443E93" w:rsidRDefault="00443E93" w:rsidP="00FD0B72">
      <w:pPr>
        <w:pStyle w:val="Default"/>
      </w:pPr>
    </w:p>
    <w:p w14:paraId="48201288" w14:textId="0EAF9072" w:rsidR="00FD0B72" w:rsidRPr="00F7381D" w:rsidRDefault="00FD0B72" w:rsidP="00FD0B72">
      <w:pPr>
        <w:pStyle w:val="Default"/>
      </w:pPr>
      <w:r w:rsidRPr="00F7381D">
        <w:rPr>
          <w:b/>
          <w:bCs/>
        </w:rPr>
        <w:t xml:space="preserve">Los </w:t>
      </w:r>
      <w:proofErr w:type="spellStart"/>
      <w:r w:rsidRPr="00F7381D">
        <w:rPr>
          <w:b/>
          <w:bCs/>
        </w:rPr>
        <w:t>datos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precisos</w:t>
      </w:r>
      <w:proofErr w:type="spellEnd"/>
      <w:r w:rsidRPr="00F7381D">
        <w:rPr>
          <w:b/>
          <w:bCs/>
        </w:rPr>
        <w:t xml:space="preserve"> del </w:t>
      </w:r>
      <w:proofErr w:type="spellStart"/>
      <w:r w:rsidRPr="00F7381D">
        <w:rPr>
          <w:b/>
          <w:bCs/>
        </w:rPr>
        <w:t>Censo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determinan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cuántos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representantes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tenemos</w:t>
      </w:r>
      <w:proofErr w:type="spellEnd"/>
      <w:r w:rsidRPr="00F7381D">
        <w:rPr>
          <w:b/>
          <w:bCs/>
        </w:rPr>
        <w:t>:</w:t>
      </w:r>
      <w:r w:rsidRPr="00F7381D">
        <w:t xml:space="preserve"> </w:t>
      </w:r>
      <w:proofErr w:type="spellStart"/>
      <w:r w:rsidRPr="00F7381D">
        <w:t>nuestra</w:t>
      </w:r>
      <w:proofErr w:type="spellEnd"/>
      <w:r w:rsidRPr="00F7381D">
        <w:t xml:space="preserve"> </w:t>
      </w:r>
      <w:proofErr w:type="spellStart"/>
      <w:r w:rsidRPr="00F7381D">
        <w:t>voz</w:t>
      </w:r>
      <w:proofErr w:type="spellEnd"/>
      <w:r w:rsidRPr="00F7381D">
        <w:t xml:space="preserve"> y </w:t>
      </w:r>
      <w:proofErr w:type="spellStart"/>
      <w:r w:rsidRPr="00F7381D">
        <w:t>poder</w:t>
      </w:r>
      <w:proofErr w:type="spellEnd"/>
      <w:r w:rsidRPr="00F7381D">
        <w:t xml:space="preserve"> </w:t>
      </w:r>
      <w:proofErr w:type="spellStart"/>
      <w:r w:rsidRPr="00F7381D">
        <w:t>en</w:t>
      </w:r>
      <w:proofErr w:type="spellEnd"/>
      <w:r w:rsidRPr="00F7381D">
        <w:t xml:space="preserve"> el </w:t>
      </w:r>
      <w:proofErr w:type="spellStart"/>
      <w:r w:rsidRPr="00F7381D">
        <w:t>gobierno</w:t>
      </w:r>
      <w:proofErr w:type="spellEnd"/>
      <w:r w:rsidRPr="00F7381D">
        <w:t>.</w:t>
      </w:r>
    </w:p>
    <w:p w14:paraId="1173D6EE" w14:textId="77777777" w:rsidR="00FD0B72" w:rsidRPr="00F7381D" w:rsidRDefault="00FD0B72" w:rsidP="00FD0B72">
      <w:pPr>
        <w:pStyle w:val="Default"/>
      </w:pPr>
    </w:p>
    <w:p w14:paraId="04AC08E0" w14:textId="77777777" w:rsidR="00443E93" w:rsidRDefault="00443E93" w:rsidP="00FD0B72">
      <w:pPr>
        <w:pStyle w:val="Default"/>
        <w:rPr>
          <w:b/>
          <w:bCs/>
        </w:rPr>
      </w:pPr>
    </w:p>
    <w:p w14:paraId="3FDB3B37" w14:textId="7001AE4B" w:rsidR="00FD0B72" w:rsidRPr="00F7381D" w:rsidRDefault="00FD0B72" w:rsidP="00FD0B72">
      <w:pPr>
        <w:pStyle w:val="Default"/>
        <w:rPr>
          <w:b/>
          <w:bCs/>
        </w:rPr>
      </w:pPr>
      <w:r w:rsidRPr="00F7381D">
        <w:rPr>
          <w:b/>
          <w:bCs/>
        </w:rPr>
        <w:t xml:space="preserve">Los </w:t>
      </w:r>
      <w:proofErr w:type="spellStart"/>
      <w:r w:rsidRPr="00F7381D">
        <w:rPr>
          <w:b/>
          <w:bCs/>
        </w:rPr>
        <w:t>datos</w:t>
      </w:r>
      <w:proofErr w:type="spellEnd"/>
      <w:r w:rsidRPr="00F7381D">
        <w:rPr>
          <w:b/>
          <w:bCs/>
        </w:rPr>
        <w:t xml:space="preserve"> del </w:t>
      </w:r>
      <w:proofErr w:type="spellStart"/>
      <w:r w:rsidRPr="00F7381D">
        <w:rPr>
          <w:b/>
          <w:bCs/>
        </w:rPr>
        <w:t>censo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ayudan</w:t>
      </w:r>
      <w:proofErr w:type="spellEnd"/>
      <w:r w:rsidRPr="00F7381D">
        <w:rPr>
          <w:b/>
          <w:bCs/>
        </w:rPr>
        <w:t xml:space="preserve"> a </w:t>
      </w:r>
      <w:proofErr w:type="spellStart"/>
      <w:r w:rsidRPr="00F7381D">
        <w:rPr>
          <w:b/>
          <w:bCs/>
        </w:rPr>
        <w:t>determinar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dónde</w:t>
      </w:r>
      <w:proofErr w:type="spellEnd"/>
      <w:r w:rsidRPr="00F7381D">
        <w:rPr>
          <w:b/>
          <w:bCs/>
        </w:rPr>
        <w:t xml:space="preserve"> se </w:t>
      </w:r>
      <w:proofErr w:type="spellStart"/>
      <w:r w:rsidRPr="00F7381D">
        <w:rPr>
          <w:b/>
          <w:bCs/>
        </w:rPr>
        <w:t>distribuyen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más</w:t>
      </w:r>
      <w:proofErr w:type="spellEnd"/>
      <w:r w:rsidRPr="00F7381D">
        <w:rPr>
          <w:b/>
          <w:bCs/>
        </w:rPr>
        <w:t xml:space="preserve"> de $6 mil </w:t>
      </w:r>
      <w:proofErr w:type="spellStart"/>
      <w:r w:rsidRPr="00F7381D">
        <w:rPr>
          <w:b/>
          <w:bCs/>
        </w:rPr>
        <w:t>millones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en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fondos</w:t>
      </w:r>
      <w:proofErr w:type="spellEnd"/>
      <w:r w:rsidRPr="00F7381D">
        <w:rPr>
          <w:b/>
          <w:bCs/>
        </w:rPr>
        <w:t xml:space="preserve"> federales </w:t>
      </w:r>
      <w:proofErr w:type="spellStart"/>
      <w:r w:rsidRPr="00F7381D">
        <w:rPr>
          <w:b/>
          <w:bCs/>
        </w:rPr>
        <w:t>cada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año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en</w:t>
      </w:r>
      <w:proofErr w:type="spellEnd"/>
      <w:r w:rsidRPr="00F7381D">
        <w:rPr>
          <w:b/>
          <w:bCs/>
        </w:rPr>
        <w:t xml:space="preserve"> Kansas.</w:t>
      </w:r>
      <w:r w:rsidR="001060FD" w:rsidRPr="00F7381D">
        <w:rPr>
          <w:b/>
          <w:bCs/>
        </w:rPr>
        <w:t xml:space="preserve"> </w:t>
      </w:r>
      <w:proofErr w:type="spellStart"/>
      <w:r w:rsidRPr="00F7381D">
        <w:t>Cuanto</w:t>
      </w:r>
      <w:proofErr w:type="spellEnd"/>
      <w:r w:rsidRPr="00F7381D">
        <w:t xml:space="preserve"> </w:t>
      </w:r>
      <w:proofErr w:type="spellStart"/>
      <w:r w:rsidRPr="00F7381D">
        <w:t>más</w:t>
      </w:r>
      <w:proofErr w:type="spellEnd"/>
      <w:r w:rsidRPr="00F7381D">
        <w:t xml:space="preserve"> </w:t>
      </w:r>
      <w:proofErr w:type="spellStart"/>
      <w:r w:rsidRPr="00F7381D">
        <w:t>precisa</w:t>
      </w:r>
      <w:proofErr w:type="spellEnd"/>
      <w:r w:rsidRPr="00F7381D">
        <w:t xml:space="preserve"> sea la </w:t>
      </w:r>
      <w:proofErr w:type="spellStart"/>
      <w:r w:rsidRPr="00F7381D">
        <w:t>información</w:t>
      </w:r>
      <w:proofErr w:type="spellEnd"/>
      <w:r w:rsidRPr="00F7381D">
        <w:t xml:space="preserve">, </w:t>
      </w:r>
      <w:proofErr w:type="spellStart"/>
      <w:r w:rsidRPr="00F7381D">
        <w:t>más</w:t>
      </w:r>
      <w:proofErr w:type="spellEnd"/>
      <w:r w:rsidRPr="00F7381D">
        <w:t xml:space="preserve"> </w:t>
      </w:r>
      <w:proofErr w:type="spellStart"/>
      <w:r w:rsidRPr="00F7381D">
        <w:t>dólares</w:t>
      </w:r>
      <w:proofErr w:type="spellEnd"/>
      <w:r w:rsidRPr="00F7381D">
        <w:t xml:space="preserve"> </w:t>
      </w:r>
      <w:proofErr w:type="spellStart"/>
      <w:r w:rsidRPr="00F7381D">
        <w:t>obtendremos</w:t>
      </w:r>
      <w:proofErr w:type="spellEnd"/>
      <w:r w:rsidRPr="00F7381D">
        <w:t xml:space="preserve">. </w:t>
      </w:r>
      <w:proofErr w:type="spellStart"/>
      <w:r w:rsidRPr="00F7381D">
        <w:t>Incluye</w:t>
      </w:r>
      <w:proofErr w:type="spellEnd"/>
      <w:r w:rsidRPr="00F7381D">
        <w:t xml:space="preserve"> </w:t>
      </w:r>
      <w:proofErr w:type="spellStart"/>
      <w:r w:rsidRPr="00F7381D">
        <w:t>fondos</w:t>
      </w:r>
      <w:proofErr w:type="spellEnd"/>
      <w:r w:rsidRPr="00F7381D">
        <w:t xml:space="preserve"> para </w:t>
      </w:r>
      <w:proofErr w:type="spellStart"/>
      <w:r w:rsidRPr="00F7381D">
        <w:t>emergencias</w:t>
      </w:r>
      <w:proofErr w:type="spellEnd"/>
      <w:r w:rsidRPr="00F7381D">
        <w:t xml:space="preserve"> </w:t>
      </w:r>
      <w:proofErr w:type="spellStart"/>
      <w:r w:rsidRPr="00F7381D">
        <w:t>como</w:t>
      </w:r>
      <w:proofErr w:type="spellEnd"/>
      <w:r w:rsidRPr="00F7381D">
        <w:t xml:space="preserve"> </w:t>
      </w:r>
      <w:proofErr w:type="spellStart"/>
      <w:r w:rsidRPr="00F7381D">
        <w:t>pandemias</w:t>
      </w:r>
      <w:proofErr w:type="spellEnd"/>
      <w:r w:rsidRPr="00F7381D">
        <w:t>/</w:t>
      </w:r>
      <w:proofErr w:type="spellStart"/>
      <w:r w:rsidRPr="00F7381D">
        <w:t>desastres</w:t>
      </w:r>
      <w:proofErr w:type="spellEnd"/>
      <w:r w:rsidRPr="00F7381D">
        <w:t xml:space="preserve">, </w:t>
      </w:r>
      <w:proofErr w:type="spellStart"/>
      <w:r w:rsidRPr="00F7381D">
        <w:t>escuelas</w:t>
      </w:r>
      <w:proofErr w:type="spellEnd"/>
      <w:r w:rsidRPr="00F7381D">
        <w:t xml:space="preserve">, </w:t>
      </w:r>
      <w:proofErr w:type="spellStart"/>
      <w:r w:rsidRPr="00F7381D">
        <w:t>hospitales</w:t>
      </w:r>
      <w:proofErr w:type="spellEnd"/>
      <w:r w:rsidRPr="00F7381D">
        <w:t xml:space="preserve">, </w:t>
      </w:r>
      <w:proofErr w:type="spellStart"/>
      <w:r w:rsidRPr="00F7381D">
        <w:t>socorristas</w:t>
      </w:r>
      <w:proofErr w:type="spellEnd"/>
      <w:r w:rsidRPr="00F7381D">
        <w:t xml:space="preserve">, Medicare, Medicaid, </w:t>
      </w:r>
      <w:proofErr w:type="spellStart"/>
      <w:r w:rsidRPr="00F7381D">
        <w:t>programas</w:t>
      </w:r>
      <w:proofErr w:type="spellEnd"/>
      <w:r w:rsidRPr="00F7381D">
        <w:t xml:space="preserve"> de </w:t>
      </w:r>
      <w:proofErr w:type="spellStart"/>
      <w:r w:rsidRPr="00F7381D">
        <w:t>alimentos</w:t>
      </w:r>
      <w:proofErr w:type="spellEnd"/>
      <w:r w:rsidRPr="00F7381D">
        <w:t xml:space="preserve"> </w:t>
      </w:r>
      <w:proofErr w:type="spellStart"/>
      <w:r w:rsidRPr="00F7381D">
        <w:t>escolares</w:t>
      </w:r>
      <w:proofErr w:type="spellEnd"/>
      <w:r w:rsidRPr="00F7381D">
        <w:t xml:space="preserve">, </w:t>
      </w:r>
      <w:proofErr w:type="spellStart"/>
      <w:r w:rsidRPr="00F7381D">
        <w:t>programas</w:t>
      </w:r>
      <w:proofErr w:type="spellEnd"/>
      <w:r w:rsidRPr="00F7381D">
        <w:t xml:space="preserve"> para personas de </w:t>
      </w:r>
      <w:proofErr w:type="spellStart"/>
      <w:r w:rsidR="001060FD" w:rsidRPr="00F7381D">
        <w:t>avansada</w:t>
      </w:r>
      <w:proofErr w:type="spellEnd"/>
      <w:r w:rsidRPr="00F7381D">
        <w:t xml:space="preserve"> </w:t>
      </w:r>
      <w:proofErr w:type="spellStart"/>
      <w:r w:rsidRPr="00F7381D">
        <w:t>edad</w:t>
      </w:r>
      <w:proofErr w:type="spellEnd"/>
      <w:r w:rsidRPr="00F7381D">
        <w:t xml:space="preserve">, </w:t>
      </w:r>
      <w:proofErr w:type="spellStart"/>
      <w:r w:rsidRPr="00F7381D">
        <w:t>cuidado</w:t>
      </w:r>
      <w:proofErr w:type="spellEnd"/>
      <w:r w:rsidRPr="00F7381D">
        <w:t xml:space="preserve"> de </w:t>
      </w:r>
      <w:proofErr w:type="spellStart"/>
      <w:r w:rsidRPr="00F7381D">
        <w:t>niños</w:t>
      </w:r>
      <w:proofErr w:type="spellEnd"/>
      <w:r w:rsidRPr="00F7381D">
        <w:t xml:space="preserve">, </w:t>
      </w:r>
      <w:proofErr w:type="spellStart"/>
      <w:r w:rsidRPr="00F7381D">
        <w:t>carreteras</w:t>
      </w:r>
      <w:proofErr w:type="spellEnd"/>
      <w:r w:rsidRPr="00F7381D">
        <w:t xml:space="preserve"> y </w:t>
      </w:r>
      <w:r w:rsidR="001060FD" w:rsidRPr="00F7381D">
        <w:t>freeways</w:t>
      </w:r>
      <w:r w:rsidRPr="00F7381D">
        <w:t xml:space="preserve"> y </w:t>
      </w:r>
      <w:proofErr w:type="spellStart"/>
      <w:r w:rsidRPr="00F7381D">
        <w:t>mucho</w:t>
      </w:r>
      <w:proofErr w:type="spellEnd"/>
      <w:r w:rsidRPr="00F7381D">
        <w:t xml:space="preserve"> </w:t>
      </w:r>
      <w:proofErr w:type="spellStart"/>
      <w:r w:rsidRPr="00F7381D">
        <w:t>más</w:t>
      </w:r>
      <w:proofErr w:type="spellEnd"/>
      <w:r w:rsidRPr="00F7381D">
        <w:t xml:space="preserve">. </w:t>
      </w:r>
      <w:proofErr w:type="spellStart"/>
      <w:r w:rsidRPr="00F7381D">
        <w:t>También</w:t>
      </w:r>
      <w:proofErr w:type="spellEnd"/>
      <w:r w:rsidRPr="00F7381D">
        <w:t xml:space="preserve"> </w:t>
      </w:r>
      <w:proofErr w:type="spellStart"/>
      <w:r w:rsidRPr="00F7381D">
        <w:t>nos</w:t>
      </w:r>
      <w:proofErr w:type="spellEnd"/>
      <w:r w:rsidRPr="00F7381D">
        <w:t xml:space="preserve"> </w:t>
      </w:r>
      <w:proofErr w:type="spellStart"/>
      <w:r w:rsidRPr="00F7381D">
        <w:t>proporciona</w:t>
      </w:r>
      <w:proofErr w:type="spellEnd"/>
      <w:r w:rsidRPr="00F7381D">
        <w:t xml:space="preserve"> </w:t>
      </w:r>
      <w:proofErr w:type="spellStart"/>
      <w:r w:rsidRPr="00F7381D">
        <w:t>datos</w:t>
      </w:r>
      <w:proofErr w:type="spellEnd"/>
      <w:r w:rsidRPr="00F7381D">
        <w:t xml:space="preserve"> </w:t>
      </w:r>
      <w:proofErr w:type="spellStart"/>
      <w:r w:rsidRPr="00F7381D">
        <w:t>importantes</w:t>
      </w:r>
      <w:proofErr w:type="spellEnd"/>
      <w:r w:rsidRPr="00F7381D">
        <w:t xml:space="preserve"> que </w:t>
      </w:r>
      <w:proofErr w:type="spellStart"/>
      <w:r w:rsidRPr="00F7381D">
        <w:t>nos</w:t>
      </w:r>
      <w:proofErr w:type="spellEnd"/>
      <w:r w:rsidRPr="00F7381D">
        <w:t xml:space="preserve"> </w:t>
      </w:r>
      <w:proofErr w:type="spellStart"/>
      <w:r w:rsidRPr="00F7381D">
        <w:t>ayudarán</w:t>
      </w:r>
      <w:proofErr w:type="spellEnd"/>
      <w:r w:rsidRPr="00F7381D">
        <w:t xml:space="preserve"> a </w:t>
      </w:r>
      <w:proofErr w:type="spellStart"/>
      <w:r w:rsidRPr="00F7381D">
        <w:t>planificar</w:t>
      </w:r>
      <w:proofErr w:type="spellEnd"/>
      <w:r w:rsidRPr="00F7381D">
        <w:t xml:space="preserve"> </w:t>
      </w:r>
      <w:proofErr w:type="spellStart"/>
      <w:r w:rsidRPr="00F7381D">
        <w:t>futuras</w:t>
      </w:r>
      <w:proofErr w:type="spellEnd"/>
      <w:r w:rsidRPr="00F7381D">
        <w:t xml:space="preserve"> </w:t>
      </w:r>
      <w:proofErr w:type="spellStart"/>
      <w:r w:rsidRPr="00F7381D">
        <w:t>necesidades</w:t>
      </w:r>
      <w:proofErr w:type="spellEnd"/>
      <w:r w:rsidRPr="00F7381D">
        <w:t xml:space="preserve"> de </w:t>
      </w:r>
      <w:proofErr w:type="spellStart"/>
      <w:r w:rsidRPr="00F7381D">
        <w:t>hospitales</w:t>
      </w:r>
      <w:proofErr w:type="spellEnd"/>
      <w:r w:rsidRPr="00F7381D">
        <w:t xml:space="preserve">, </w:t>
      </w:r>
      <w:proofErr w:type="spellStart"/>
      <w:r w:rsidRPr="00F7381D">
        <w:t>emergencias</w:t>
      </w:r>
      <w:proofErr w:type="spellEnd"/>
      <w:r w:rsidRPr="00F7381D">
        <w:t xml:space="preserve"> </w:t>
      </w:r>
      <w:proofErr w:type="spellStart"/>
      <w:r w:rsidRPr="00F7381D">
        <w:t>sanitarias</w:t>
      </w:r>
      <w:proofErr w:type="spellEnd"/>
      <w:r w:rsidRPr="00F7381D">
        <w:t xml:space="preserve"> </w:t>
      </w:r>
      <w:proofErr w:type="spellStart"/>
      <w:r w:rsidRPr="00F7381D">
        <w:t>como</w:t>
      </w:r>
      <w:proofErr w:type="spellEnd"/>
      <w:r w:rsidRPr="00F7381D">
        <w:t xml:space="preserve"> COVID, </w:t>
      </w:r>
      <w:proofErr w:type="spellStart"/>
      <w:r w:rsidRPr="00F7381D">
        <w:t>escuelas</w:t>
      </w:r>
      <w:proofErr w:type="spellEnd"/>
      <w:r w:rsidRPr="00F7381D">
        <w:t xml:space="preserve"> y </w:t>
      </w:r>
      <w:proofErr w:type="spellStart"/>
      <w:r w:rsidRPr="00F7381D">
        <w:t>empresas</w:t>
      </w:r>
      <w:proofErr w:type="spellEnd"/>
      <w:r w:rsidRPr="00F7381D">
        <w:t>.</w:t>
      </w:r>
    </w:p>
    <w:p w14:paraId="587B823F" w14:textId="77777777" w:rsidR="00FD0B72" w:rsidRPr="00F7381D" w:rsidRDefault="00FD0B72" w:rsidP="00FD0B72">
      <w:pPr>
        <w:pStyle w:val="Default"/>
      </w:pPr>
    </w:p>
    <w:p w14:paraId="6B41366D" w14:textId="77777777" w:rsidR="00FD0B72" w:rsidRPr="00F7381D" w:rsidRDefault="00FD0B72" w:rsidP="00FD0B72">
      <w:pPr>
        <w:pStyle w:val="Default"/>
        <w:rPr>
          <w:b/>
          <w:bCs/>
        </w:rPr>
      </w:pPr>
      <w:proofErr w:type="spellStart"/>
      <w:r w:rsidRPr="00F7381D">
        <w:rPr>
          <w:b/>
          <w:bCs/>
        </w:rPr>
        <w:t>Llenarlo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te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ayuda</w:t>
      </w:r>
      <w:proofErr w:type="spellEnd"/>
      <w:r w:rsidRPr="00F7381D">
        <w:rPr>
          <w:b/>
          <w:bCs/>
        </w:rPr>
        <w:t xml:space="preserve"> a </w:t>
      </w:r>
      <w:proofErr w:type="spellStart"/>
      <w:r w:rsidRPr="00F7381D">
        <w:rPr>
          <w:b/>
          <w:bCs/>
        </w:rPr>
        <w:t>ti</w:t>
      </w:r>
      <w:proofErr w:type="spellEnd"/>
      <w:r w:rsidRPr="00F7381D">
        <w:rPr>
          <w:b/>
          <w:bCs/>
        </w:rPr>
        <w:t xml:space="preserve"> y a </w:t>
      </w:r>
      <w:proofErr w:type="spellStart"/>
      <w:r w:rsidRPr="00F7381D">
        <w:rPr>
          <w:b/>
          <w:bCs/>
        </w:rPr>
        <w:t>todos</w:t>
      </w:r>
      <w:proofErr w:type="spellEnd"/>
      <w:r w:rsidRPr="00F7381D">
        <w:rPr>
          <w:b/>
          <w:bCs/>
        </w:rPr>
        <w:t xml:space="preserve"> los </w:t>
      </w:r>
      <w:proofErr w:type="spellStart"/>
      <w:r w:rsidRPr="00F7381D">
        <w:rPr>
          <w:b/>
          <w:bCs/>
        </w:rPr>
        <w:t>demás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en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nuestra</w:t>
      </w:r>
      <w:proofErr w:type="spellEnd"/>
      <w:r w:rsidRPr="00F7381D">
        <w:rPr>
          <w:b/>
          <w:bCs/>
        </w:rPr>
        <w:t xml:space="preserve"> </w:t>
      </w:r>
      <w:proofErr w:type="spellStart"/>
      <w:r w:rsidRPr="00F7381D">
        <w:rPr>
          <w:b/>
          <w:bCs/>
        </w:rPr>
        <w:t>comunidad</w:t>
      </w:r>
      <w:proofErr w:type="spellEnd"/>
      <w:r w:rsidRPr="00F7381D">
        <w:rPr>
          <w:b/>
          <w:bCs/>
        </w:rPr>
        <w:t>.</w:t>
      </w:r>
    </w:p>
    <w:p w14:paraId="3FD1D155" w14:textId="77777777" w:rsidR="00FD0B72" w:rsidRPr="00F7381D" w:rsidRDefault="00FD0B72" w:rsidP="00FD0B72">
      <w:pPr>
        <w:pStyle w:val="Default"/>
      </w:pPr>
    </w:p>
    <w:p w14:paraId="331AEBFF" w14:textId="6EACBA02" w:rsidR="00FD0B72" w:rsidRPr="00F7381D" w:rsidDel="00F7381D" w:rsidRDefault="00FD0B72" w:rsidP="00FD0B72">
      <w:pPr>
        <w:rPr>
          <w:del w:id="10" w:author="Melinda A Stanley (CENSUS/DN FED)" w:date="2020-06-19T12:16:00Z"/>
          <w:rFonts w:ascii="Arial" w:hAnsi="Arial" w:cs="Arial"/>
          <w:sz w:val="24"/>
          <w:szCs w:val="24"/>
        </w:rPr>
      </w:pPr>
      <w:r w:rsidRPr="00F7381D">
        <w:rPr>
          <w:rFonts w:ascii="Arial" w:hAnsi="Arial" w:cs="Arial"/>
          <w:sz w:val="24"/>
          <w:szCs w:val="24"/>
        </w:rPr>
        <w:t xml:space="preserve">Si </w:t>
      </w:r>
      <w:proofErr w:type="spellStart"/>
      <w:r w:rsidRPr="00F7381D">
        <w:rPr>
          <w:rFonts w:ascii="Arial" w:hAnsi="Arial" w:cs="Arial"/>
          <w:sz w:val="24"/>
          <w:szCs w:val="24"/>
        </w:rPr>
        <w:t>alguien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dice – "</w:t>
      </w:r>
      <w:proofErr w:type="spellStart"/>
      <w:r w:rsidRPr="00F7381D">
        <w:rPr>
          <w:rFonts w:ascii="Arial" w:hAnsi="Arial" w:cs="Arial"/>
          <w:sz w:val="24"/>
          <w:szCs w:val="24"/>
        </w:rPr>
        <w:t>Pensé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que el </w:t>
      </w:r>
      <w:proofErr w:type="spellStart"/>
      <w:r w:rsidRPr="00F7381D">
        <w:rPr>
          <w:rFonts w:ascii="Arial" w:hAnsi="Arial" w:cs="Arial"/>
          <w:sz w:val="24"/>
          <w:szCs w:val="24"/>
        </w:rPr>
        <w:t>Censo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381D">
        <w:rPr>
          <w:rFonts w:ascii="Arial" w:hAnsi="Arial" w:cs="Arial"/>
          <w:sz w:val="24"/>
          <w:szCs w:val="24"/>
        </w:rPr>
        <w:t>había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381D">
        <w:rPr>
          <w:rFonts w:ascii="Arial" w:hAnsi="Arial" w:cs="Arial"/>
          <w:sz w:val="24"/>
          <w:szCs w:val="24"/>
        </w:rPr>
        <w:t>terminado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el 1 de </w:t>
      </w:r>
      <w:proofErr w:type="spellStart"/>
      <w:r w:rsidRPr="00F7381D">
        <w:rPr>
          <w:rFonts w:ascii="Arial" w:hAnsi="Arial" w:cs="Arial"/>
          <w:sz w:val="24"/>
          <w:szCs w:val="24"/>
        </w:rPr>
        <w:t>abril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" – </w:t>
      </w:r>
      <w:proofErr w:type="spellStart"/>
      <w:r w:rsidRPr="00F7381D">
        <w:rPr>
          <w:rFonts w:ascii="Arial" w:hAnsi="Arial" w:cs="Arial"/>
          <w:sz w:val="24"/>
          <w:szCs w:val="24"/>
        </w:rPr>
        <w:t>Sí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, el 1 de </w:t>
      </w:r>
      <w:proofErr w:type="spellStart"/>
      <w:r w:rsidRPr="00F7381D">
        <w:rPr>
          <w:rFonts w:ascii="Arial" w:hAnsi="Arial" w:cs="Arial"/>
          <w:sz w:val="24"/>
          <w:szCs w:val="24"/>
        </w:rPr>
        <w:t>abril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381D">
        <w:rPr>
          <w:rFonts w:ascii="Arial" w:hAnsi="Arial" w:cs="Arial"/>
          <w:sz w:val="24"/>
          <w:szCs w:val="24"/>
        </w:rPr>
        <w:t>fue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el Día del </w:t>
      </w:r>
      <w:proofErr w:type="spellStart"/>
      <w:r w:rsidRPr="00F7381D">
        <w:rPr>
          <w:rFonts w:ascii="Arial" w:hAnsi="Arial" w:cs="Arial"/>
          <w:sz w:val="24"/>
          <w:szCs w:val="24"/>
        </w:rPr>
        <w:t>Censo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, y </w:t>
      </w:r>
      <w:proofErr w:type="spellStart"/>
      <w:r w:rsidRPr="00F7381D">
        <w:rPr>
          <w:rFonts w:ascii="Arial" w:hAnsi="Arial" w:cs="Arial"/>
          <w:sz w:val="24"/>
          <w:szCs w:val="24"/>
        </w:rPr>
        <w:t>eso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381D">
        <w:rPr>
          <w:rFonts w:ascii="Arial" w:hAnsi="Arial" w:cs="Arial"/>
          <w:sz w:val="24"/>
          <w:szCs w:val="24"/>
        </w:rPr>
        <w:t>fue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381D">
        <w:rPr>
          <w:rFonts w:ascii="Arial" w:hAnsi="Arial" w:cs="Arial"/>
          <w:sz w:val="24"/>
          <w:szCs w:val="24"/>
        </w:rPr>
        <w:t>sólo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el principio-</w:t>
      </w:r>
      <w:proofErr w:type="gramStart"/>
      <w:r w:rsidRPr="00F7381D">
        <w:rPr>
          <w:rFonts w:ascii="Arial" w:hAnsi="Arial" w:cs="Arial"/>
          <w:sz w:val="24"/>
          <w:szCs w:val="24"/>
        </w:rPr>
        <w:t>no</w:t>
      </w:r>
      <w:proofErr w:type="gramEnd"/>
      <w:r w:rsidRPr="00F7381D">
        <w:rPr>
          <w:rFonts w:ascii="Arial" w:hAnsi="Arial" w:cs="Arial"/>
          <w:sz w:val="24"/>
          <w:szCs w:val="24"/>
        </w:rPr>
        <w:t xml:space="preserve"> el final. </w:t>
      </w:r>
      <w:proofErr w:type="spellStart"/>
      <w:r w:rsidRPr="00F7381D">
        <w:rPr>
          <w:rFonts w:ascii="Arial" w:hAnsi="Arial" w:cs="Arial"/>
          <w:sz w:val="24"/>
          <w:szCs w:val="24"/>
        </w:rPr>
        <w:t>Todavía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hay </w:t>
      </w:r>
      <w:proofErr w:type="spellStart"/>
      <w:r w:rsidRPr="00F7381D">
        <w:rPr>
          <w:rFonts w:ascii="Arial" w:hAnsi="Arial" w:cs="Arial"/>
          <w:sz w:val="24"/>
          <w:szCs w:val="24"/>
        </w:rPr>
        <w:t>tiempo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 para </w:t>
      </w:r>
      <w:proofErr w:type="spellStart"/>
      <w:r w:rsidRPr="00F7381D">
        <w:rPr>
          <w:rFonts w:ascii="Arial" w:hAnsi="Arial" w:cs="Arial"/>
          <w:sz w:val="24"/>
          <w:szCs w:val="24"/>
        </w:rPr>
        <w:t>llenarlo</w:t>
      </w:r>
      <w:proofErr w:type="spellEnd"/>
      <w:r w:rsidRPr="00F7381D">
        <w:rPr>
          <w:rFonts w:ascii="Arial" w:hAnsi="Arial" w:cs="Arial"/>
          <w:sz w:val="24"/>
          <w:szCs w:val="24"/>
        </w:rPr>
        <w:t xml:space="preserve">, ¡hoy es </w:t>
      </w:r>
      <w:r w:rsidR="008A5433">
        <w:rPr>
          <w:rFonts w:ascii="Arial" w:hAnsi="Arial" w:cs="Arial"/>
          <w:sz w:val="24"/>
          <w:szCs w:val="24"/>
        </w:rPr>
        <w:t xml:space="preserve">el </w:t>
      </w:r>
      <w:proofErr w:type="spellStart"/>
      <w:r w:rsidR="008A5433">
        <w:rPr>
          <w:rFonts w:ascii="Arial" w:hAnsi="Arial" w:cs="Arial"/>
          <w:sz w:val="24"/>
          <w:szCs w:val="24"/>
        </w:rPr>
        <w:t>dia</w:t>
      </w:r>
      <w:proofErr w:type="spellEnd"/>
      <w:r w:rsidR="008A543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7381D">
        <w:rPr>
          <w:rFonts w:ascii="Arial" w:hAnsi="Arial" w:cs="Arial"/>
          <w:sz w:val="24"/>
          <w:szCs w:val="24"/>
        </w:rPr>
        <w:t>mejor</w:t>
      </w:r>
      <w:proofErr w:type="spellEnd"/>
      <w:r w:rsidRPr="00F7381D">
        <w:rPr>
          <w:rFonts w:ascii="Arial" w:hAnsi="Arial" w:cs="Arial"/>
          <w:sz w:val="24"/>
          <w:szCs w:val="24"/>
        </w:rPr>
        <w:t>!</w:t>
      </w:r>
    </w:p>
    <w:bookmarkEnd w:id="6"/>
    <w:p w14:paraId="377A89BD" w14:textId="2A3C1650" w:rsidR="00146799" w:rsidRPr="00F7381D" w:rsidRDefault="00146799" w:rsidP="00F7381D">
      <w:pPr>
        <w:rPr>
          <w:sz w:val="24"/>
          <w:szCs w:val="24"/>
        </w:rPr>
        <w:pPrChange w:id="11" w:author="Melinda A Stanley (CENSUS/DN FED)" w:date="2020-06-19T12:16:00Z">
          <w:pPr>
            <w:pStyle w:val="Default"/>
            <w:pageBreakBefore/>
          </w:pPr>
        </w:pPrChange>
      </w:pPr>
    </w:p>
    <w:sectPr w:rsidR="00146799" w:rsidRPr="00F7381D" w:rsidSect="00146799">
      <w:pgSz w:w="12240" w:h="16340"/>
      <w:pgMar w:top="1138" w:right="939" w:bottom="540" w:left="118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00007843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51C49"/>
    <w:multiLevelType w:val="hybridMultilevel"/>
    <w:tmpl w:val="A6C67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530454"/>
    <w:multiLevelType w:val="hybridMultilevel"/>
    <w:tmpl w:val="831A1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elinda A Stanley (CENSUS/DN FED)">
    <w15:presenceInfo w15:providerId="AD" w15:userId="S::melinda.a.stanley@2020census.gov::0d705a2d-14b2-46b6-892d-49acba0347d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799"/>
    <w:rsid w:val="00011098"/>
    <w:rsid w:val="000C2ABB"/>
    <w:rsid w:val="000D0466"/>
    <w:rsid w:val="00100CC4"/>
    <w:rsid w:val="001060FD"/>
    <w:rsid w:val="00146799"/>
    <w:rsid w:val="0017174A"/>
    <w:rsid w:val="00224051"/>
    <w:rsid w:val="002F0D75"/>
    <w:rsid w:val="00443E93"/>
    <w:rsid w:val="004B7B6F"/>
    <w:rsid w:val="005C1D50"/>
    <w:rsid w:val="00654DEA"/>
    <w:rsid w:val="006F41F0"/>
    <w:rsid w:val="007A191F"/>
    <w:rsid w:val="008A5433"/>
    <w:rsid w:val="008C7765"/>
    <w:rsid w:val="00906151"/>
    <w:rsid w:val="009255FF"/>
    <w:rsid w:val="00975D55"/>
    <w:rsid w:val="00C755D8"/>
    <w:rsid w:val="00C87E79"/>
    <w:rsid w:val="00CC7E9D"/>
    <w:rsid w:val="00DB52B0"/>
    <w:rsid w:val="00E51A6D"/>
    <w:rsid w:val="00F412FF"/>
    <w:rsid w:val="00F7381D"/>
    <w:rsid w:val="00F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A3461"/>
  <w15:chartTrackingRefBased/>
  <w15:docId w15:val="{23EB5D51-C153-41C5-9672-5A0BB6A9A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B72"/>
    <w:rPr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467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Melinda A Stanley (CENSUS/DN FED)</dc:creator>
  <cp:keywords/>
  <dc:description/>
  <cp:lastModifiedBy>Melinda A Stanley (CENSUS/DN FED)</cp:lastModifiedBy>
  <cp:revision>2</cp:revision>
  <dcterms:created xsi:type="dcterms:W3CDTF">2020-06-19T17:20:00Z</dcterms:created>
  <dcterms:modified xsi:type="dcterms:W3CDTF">2020-06-19T17:20:00Z</dcterms:modified>
</cp:coreProperties>
</file>