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2753E" w14:textId="01D56894" w:rsidR="00AD763F" w:rsidRPr="00FC1DCA" w:rsidRDefault="00AD763F" w:rsidP="00AD763F">
      <w:pPr>
        <w:spacing w:after="0" w:line="240" w:lineRule="auto"/>
        <w:textAlignment w:val="baseline"/>
        <w:rPr>
          <w:rFonts w:eastAsia="Times New Roman" w:cstheme="minorHAnsi"/>
          <w:b/>
          <w:bCs/>
          <w:color w:val="FF0000"/>
          <w:sz w:val="28"/>
          <w:szCs w:val="28"/>
          <w:lang w:bidi="hi-IN"/>
          <w:rPrChange w:id="0" w:author="Melinda A Stanley (CENSUS/DN FED)" w:date="2020-06-19T09:27:00Z">
            <w:rPr>
              <w:rFonts w:eastAsia="Times New Roman" w:cstheme="minorHAnsi"/>
              <w:b/>
              <w:bCs/>
              <w:color w:val="FF0000"/>
              <w:sz w:val="28"/>
              <w:szCs w:val="28"/>
              <w:lang w:bidi="hi-IN"/>
            </w:rPr>
          </w:rPrChange>
        </w:rPr>
      </w:pPr>
      <w:del w:id="1" w:author="Melinda A Stanley (CENSUS/DN FED)" w:date="2020-06-19T09:28:00Z">
        <w:r w:rsidRPr="000946F2" w:rsidDel="00FC1DCA">
          <w:rPr>
            <w:rFonts w:eastAsia="Times New Roman" w:cstheme="minorHAnsi"/>
            <w:b/>
            <w:bCs/>
            <w:color w:val="000000"/>
            <w:sz w:val="28"/>
            <w:szCs w:val="28"/>
            <w:lang w:bidi="hi-IN"/>
          </w:rPr>
          <w:delText>Virtual Questionnaire Assistance</w:delText>
        </w:r>
        <w:r w:rsidR="00B5139D" w:rsidDel="00FC1DCA">
          <w:rPr>
            <w:rFonts w:eastAsia="Times New Roman" w:cstheme="minorHAnsi"/>
            <w:b/>
            <w:bCs/>
            <w:color w:val="000000"/>
            <w:sz w:val="28"/>
            <w:szCs w:val="28"/>
            <w:lang w:bidi="hi-IN"/>
          </w:rPr>
          <w:delText xml:space="preserve">  </w:delText>
        </w:r>
      </w:del>
      <w:ins w:id="2" w:author="Carlos Urquilla Diaz (CENSUS/DN FED)" w:date="2020-06-18T17:45:00Z">
        <w:del w:id="3" w:author="Melinda A Stanley (CENSUS/DN FED)" w:date="2020-06-19T09:28:00Z">
          <w:r w:rsidR="00AE0A8D" w:rsidDel="00FC1DCA">
            <w:br/>
          </w:r>
        </w:del>
        <w:bookmarkStart w:id="4" w:name="_Hlk43396282"/>
        <w:r w:rsidR="00FC1DCA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5" w:author="Melinda A Stanley (CENSUS/DN FED)" w:date="2020-06-19T09:27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 xml:space="preserve">ASISTENCIA DE </w:t>
        </w:r>
      </w:ins>
      <w:ins w:id="6" w:author="Carlos Urquilla Diaz (CENSUS/DN FED)" w:date="2020-06-18T17:47:00Z">
        <w:r w:rsidR="00FC1DCA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7" w:author="Melinda A Stanley (CENSUS/DN FED)" w:date="2020-06-19T09:27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>C</w:t>
        </w:r>
      </w:ins>
      <w:ins w:id="8" w:author="Carlos Urquilla Diaz (CENSUS/DN FED)" w:date="2020-06-18T17:45:00Z">
        <w:r w:rsidR="00FC1DCA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9" w:author="Melinda A Stanley (CENSUS/DN FED)" w:date="2020-06-19T09:27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 xml:space="preserve">UESTIONARIO </w:t>
        </w:r>
      </w:ins>
      <w:ins w:id="10" w:author="Carlos Urquilla Diaz (CENSUS/DN FED)" w:date="2020-06-18T17:47:00Z">
        <w:r w:rsidR="00FC1DCA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11" w:author="Melinda A Stanley (CENSUS/DN FED)" w:date="2020-06-19T09:27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>V</w:t>
        </w:r>
      </w:ins>
      <w:ins w:id="12" w:author="Carlos Urquilla Diaz (CENSUS/DN FED)" w:date="2020-06-18T17:45:00Z">
        <w:r w:rsidR="00FC1DCA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13" w:author="Melinda A Stanley (CENSUS/DN FED)" w:date="2020-06-19T09:27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>IRTUAL</w:t>
        </w:r>
        <w:r w:rsidR="00FC1DCA" w:rsidRPr="00FC1DCA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  <w:rPrChange w:id="14" w:author="Melinda A Stanley (CENSUS/DN FED)" w:date="2020-06-19T09:27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lang w:bidi="hi-IN"/>
              </w:rPr>
            </w:rPrChange>
          </w:rPr>
          <w:t xml:space="preserve"> </w:t>
        </w:r>
      </w:ins>
      <w:bookmarkEnd w:id="4"/>
      <w:del w:id="15" w:author="Carlos Urquilla Diaz (CENSUS/DN FED)" w:date="2020-06-18T17:46:00Z">
        <w:r w:rsidR="00B5139D" w:rsidRPr="00FC1DCA" w:rsidDel="00AE0A8D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  <w:rPrChange w:id="16" w:author="Melinda A Stanley (CENSUS/DN FED)" w:date="2020-06-19T09:27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lang w:bidi="hi-IN"/>
              </w:rPr>
            </w:rPrChange>
          </w:rPr>
          <w:delText>Asistencias Virtual por el Cuestionario (O Ayuda Virtual con el Cuestionario)</w:delText>
        </w:r>
        <w:r w:rsidR="001C1806" w:rsidRPr="00FC1DCA" w:rsidDel="00AE0A8D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  <w:rPrChange w:id="17" w:author="Melinda A Stanley (CENSUS/DN FED)" w:date="2020-06-19T09:27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lang w:bidi="hi-IN"/>
              </w:rPr>
            </w:rPrChange>
          </w:rPr>
          <w:delText xml:space="preserve"> (O Asistencias Virtual en llenar el Censo) ???</w:delText>
        </w:r>
      </w:del>
    </w:p>
    <w:p w14:paraId="1B145908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18" w:author="Carlos Urquilla Diaz (CENSUS/DN FED)" w:date="2020-06-18T17:46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43327696" w14:textId="5FF026FB" w:rsidR="00B14652" w:rsidRPr="002E1172" w:rsidRDefault="002E117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2E117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Kansas – 2020 Census</w:t>
      </w:r>
    </w:p>
    <w:p w14:paraId="4406CE56" w14:textId="77777777" w:rsidR="00B14652" w:rsidRDefault="00B1465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0E39F19" w14:textId="7E6CA1A5" w:rsidR="00B5139D" w:rsidDel="00FC1DCA" w:rsidRDefault="003C7A95" w:rsidP="00AD763F">
      <w:pPr>
        <w:shd w:val="clear" w:color="auto" w:fill="FFFFFF"/>
        <w:spacing w:after="0" w:line="240" w:lineRule="auto"/>
        <w:textAlignment w:val="baseline"/>
        <w:rPr>
          <w:del w:id="19" w:author="Melinda A Stanley (CENSUS/DN FED)" w:date="2020-06-19T09:28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20" w:author="Melinda A Stanley (CENSUS/DN FED)" w:date="2020-06-19T09:28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Among the many disruptions resulting from the </w:delText>
        </w:r>
        <w:r w:rsidR="00B14652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COVID-19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pandemic was the 2020</w:delText>
        </w:r>
        <w:r w:rsidR="001C1806" w:rsidRPr="001C1806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1C1806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Census Mobile Questionnaire Assistance initiative. 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</w:p>
    <w:p w14:paraId="726FF19E" w14:textId="6D07EB5A" w:rsidR="00B5139D" w:rsidRPr="00B5139D" w:rsidRDefault="00B5139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Entre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muchas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interrupciones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21" w:author="Carlos Urquilla Diaz (CENSUS/DN FED)" w:date="2020-06-18T19:05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ins w:id="22" w:author="Carlos Urquilla Diaz (CENSUS/DN FED)" w:date="2020-06-18T17:47:00Z">
        <w:r w:rsidR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resultando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impacto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23" w:author="Carlos Urquilla Diaz (CENSUS/DN FED)" w:date="2020-06-18T17:46:00Z">
        <w:r w:rsidDel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del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pandemico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COVID-19 </w:t>
      </w:r>
      <w:ins w:id="24" w:author="Carlos Urquilla Diaz (CENSUS/DN FED)" w:date="2020-06-18T17:48:00Z">
        <w:r w:rsidR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de el</w:t>
        </w:r>
      </w:ins>
      <w:del w:id="25" w:author="Carlos Urquilla Diaz (CENSUS/DN FED)" w:date="2020-06-18T17:47:00Z">
        <w:r w:rsidDel="00AE0A8D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2020</w:t>
      </w:r>
      <w:ins w:id="26" w:author="Carlos Urquilla Diaz (CENSUS/DN FED)" w:date="2020-06-18T19:06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, una de </w:t>
        </w:r>
        <w:proofErr w:type="spellStart"/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ellas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fue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pausa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nuestra</w:t>
      </w:r>
      <w:proofErr w:type="spellEnd"/>
      <w:r w:rsid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27" w:author="Carlos Urquilla Diaz (CENSUS/DN FED)" w:date="2020-06-18T17:54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asistencia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movil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ayuda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responder a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questionarios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28" w:author="Carlos Urquilla Diaz (CENSUS/DN FED)" w:date="2020-06-18T17:55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29" w:author="Carlos Urquilla Diaz (CENSUS/DN FED)" w:date="2020-06-18T17:52:00Z">
        <w:r w:rsidR="001C1806"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- </w:delText>
        </w:r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Asistencia</w:delText>
        </w:r>
        <w:r w:rsidR="001C1806"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 Movil con llenar al Censo.</w:delText>
        </w:r>
      </w:del>
    </w:p>
    <w:p w14:paraId="309E9D65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30" w:author="Carlos Urquilla Diaz (CENSUS/DN FED)" w:date="2020-06-18T17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F9CD7F7" w14:textId="7E0B8DC2" w:rsidR="0030250D" w:rsidDel="00FC1DCA" w:rsidRDefault="0030250D" w:rsidP="00AD763F">
      <w:pPr>
        <w:shd w:val="clear" w:color="auto" w:fill="FFFFFF"/>
        <w:spacing w:after="0" w:line="240" w:lineRule="auto"/>
        <w:textAlignment w:val="baseline"/>
        <w:rPr>
          <w:del w:id="31" w:author="Melinda A Stanley (CENSUS/DN FED)" w:date="2020-06-19T09:28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32" w:author="Melinda A Stanley (CENSUS/DN FED)" w:date="2020-06-19T09:28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Scores of 2020 Census partners across Kansas were prepared to host MQA sites and events in order to encourage and assist residents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to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self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-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respond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to the census. COVID-19 put a halt to that.</w:delText>
        </w:r>
      </w:del>
    </w:p>
    <w:p w14:paraId="3E0F6F9C" w14:textId="68DB1412" w:rsidR="0030250D" w:rsidRPr="001C1806" w:rsidRDefault="001C1806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Muchos</w:t>
      </w:r>
      <w:proofErr w:type="spellEnd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los </w:t>
      </w: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del </w:t>
      </w:r>
      <w:proofErr w:type="spellStart"/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ins w:id="33" w:author="Carlos Urquilla Diaz (CENSUS/DN FED)" w:date="2020-06-18T19:25:00Z">
        <w:r w:rsidR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34" w:author="Carlos Urquilla Diaz (CENSUS/DN FED)" w:date="2020-06-18T19:25:00Z">
        <w:r w:rsidRPr="001C1806" w:rsidDel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  <w:r w:rsidRPr="001C1806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2020 </w:t>
      </w:r>
      <w:ins w:id="35" w:author="Carlos Urquilla Diaz (CENSUS/DN FED)" w:date="2020-06-18T19:07:00Z">
        <w:r w:rsidR="00216A62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de</w:t>
        </w:r>
      </w:ins>
      <w:ins w:id="36" w:author="Carlos Urquilla Diaz (CENSUS/DN FED)" w:date="2020-06-18T17:58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37" w:author="Carlos Urquilla Diaz (CENSUS/DN FED)" w:date="2020-06-18T17:58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a traves de </w:delText>
        </w:r>
      </w:del>
      <w:proofErr w:type="spellStart"/>
      <w:ins w:id="38" w:author="Carlos Urquilla Diaz (CENSUS/DN FED)" w:date="2020-06-18T17:58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todo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estado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Kansas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estaban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preparados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para </w:t>
      </w:r>
      <w:proofErr w:type="spellStart"/>
      <w:ins w:id="39" w:author="Carlos Urquilla Diaz (CENSUS/DN FED)" w:date="2020-06-18T17:56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anfitrionar</w:t>
        </w:r>
      </w:ins>
      <w:proofErr w:type="spellEnd"/>
      <w:del w:id="40" w:author="Carlos Urquilla Diaz (CENSUS/DN FED)" w:date="2020-06-18T17:55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acoger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eventos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donde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41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iva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  <w:proofErr w:type="spellStart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poder</w:t>
        </w:r>
        <w:proofErr w:type="spellEnd"/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42" w:author="Carlos Urquilla Diaz (CENSUS/DN FED)" w:date="2020-06-18T17:57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pueden a</w:delText>
        </w:r>
      </w:del>
      <w:proofErr w:type="spellStart"/>
      <w:ins w:id="43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sistir</w:t>
      </w:r>
      <w:proofErr w:type="spellEnd"/>
      <w:del w:id="44" w:author="Carlos Urquilla Diaz (CENSUS/DN FED)" w:date="2020-06-18T17:57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los</w:delText>
        </w:r>
      </w:del>
      <w:ins w:id="45" w:author="Carlos Urquilla Diaz (CENSUS/DN FED)" w:date="2020-06-18T17:57:00Z">
        <w:r w:rsidR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</w:t>
      </w:r>
      <w:ins w:id="46" w:author="Carlos Urquilla Diaz (CENSUS/DN FED)" w:date="2020-06-18T17:5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47" w:author="Carlos Urquilla Diaz (CENSUS/DN FED)" w:date="2020-06-18T17:58:00Z">
        <w:r w:rsidDel="00EF62C9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ayudar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</w:t>
      </w:r>
      <w:ins w:id="48" w:author="Carlos Urquilla Diaz (CENSUS/DN FED)" w:date="2020-06-18T17:5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</w:t>
        </w:r>
      </w:ins>
      <w:proofErr w:type="spellEnd"/>
      <w:del w:id="49" w:author="Carlos Urquilla Diaz (CENSUS/DN FED)" w:date="2020-06-18T17:58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  <w:ins w:id="50" w:author="Carlos Urquilla Diaz (CENSUS/DN FED)" w:date="2020-06-18T19:26:00Z">
        <w:r w:rsidR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51" w:author="Carlos Urquilla Diaz (CENSUS/DN FED)" w:date="2020-06-18T19:26:00Z">
        <w:r w:rsidDel="001618F8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 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Pero el COVID-19 l</w:t>
      </w:r>
      <w:ins w:id="52" w:author="Carlos Urquilla Diaz (CENSUS/DN FED)" w:date="2020-06-18T17:59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</w:t>
        </w:r>
      </w:ins>
      <w:del w:id="53" w:author="Carlos Urquilla Diaz (CENSUS/DN FED)" w:date="2020-06-18T17:59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fin </w:t>
      </w:r>
      <w:proofErr w:type="gram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proofErr w:type="gram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</w:t>
      </w:r>
      <w:r w:rsidR="00B53D8D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r w:rsidR="00B53D8D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</w:p>
    <w:p w14:paraId="0126B21F" w14:textId="77777777" w:rsidR="00AE0A8D" w:rsidRDefault="00AE0A8D" w:rsidP="00AD763F">
      <w:pPr>
        <w:shd w:val="clear" w:color="auto" w:fill="FFFFFF"/>
        <w:spacing w:after="0" w:line="240" w:lineRule="auto"/>
        <w:textAlignment w:val="baseline"/>
        <w:rPr>
          <w:ins w:id="54" w:author="Carlos Urquilla Diaz (CENSUS/DN FED)" w:date="2020-06-18T17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13E218AC" w14:textId="65144F25" w:rsidR="009206FC" w:rsidDel="00FC1DCA" w:rsidRDefault="0030250D" w:rsidP="00AD763F">
      <w:pPr>
        <w:shd w:val="clear" w:color="auto" w:fill="FFFFFF"/>
        <w:spacing w:after="0" w:line="240" w:lineRule="auto"/>
        <w:textAlignment w:val="baseline"/>
        <w:rPr>
          <w:del w:id="55" w:author="Melinda A Stanley (CENSUS/DN FED)" w:date="2020-06-19T09:28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56" w:author="Melinda A Stanley (CENSUS/DN FED)" w:date="2020-06-19T09:28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As new norms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come into focus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, 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and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we 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wait optimistically in hopes of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resum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ing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some MQA activit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y, we are seeing success in </w:delText>
        </w:r>
        <w:r w:rsidR="009206FC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a revised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9206FC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approach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: providing </w:delText>
        </w:r>
        <w:r w:rsidR="005D344F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census questionnaire assistance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virtually. </w:delText>
        </w:r>
      </w:del>
    </w:p>
    <w:p w14:paraId="1CB2536C" w14:textId="130C44D4" w:rsidR="00B53D8D" w:rsidRPr="00B53D8D" w:rsidRDefault="00B53D8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medida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que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nuevas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normas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57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vida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toman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58" w:author="Carlos Urquilla Diaz (CENSUS/DN FED)" w:date="2020-06-18T18:02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un nuevo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enfoqueo</w:t>
        </w:r>
      </w:ins>
      <w:proofErr w:type="spellEnd"/>
      <w:del w:id="59" w:author="Carlos Urquilla Diaz (CENSUS/DN FED)" w:date="2020-06-18T18:01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se enfocan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ins w:id="60" w:author="Carlos Urquilla Diaz (CENSUS/DN FED)" w:date="2020-06-18T18:02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nosotros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61" w:author="Carlos Urquilla Diaz (CENSUS/DN FED)" w:date="2020-06-18T18:02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y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esperamos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optimisticamente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esperanza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resum</w:t>
      </w:r>
      <w:ins w:id="62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63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ar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algunas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actividades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iniciativa</w:t>
      </w:r>
      <w:proofErr w:type="spellEnd"/>
      <w:ins w:id="64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original</w:t>
        </w:r>
      </w:ins>
      <w:ins w:id="65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66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, </w:delText>
        </w:r>
      </w:del>
      <w:ins w:id="67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Ahora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estamos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viendo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68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un nuevo</w:t>
        </w:r>
      </w:ins>
      <w:del w:id="69" w:author="Carlos Urquilla Diaz (CENSUS/DN FED)" w:date="2020-06-18T18:00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</w:delText>
        </w:r>
      </w:del>
      <w:del w:id="70" w:author="Carlos Urquilla Diaz (CENSUS/DN FED)" w:date="2020-06-18T17:59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exito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un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enfoque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71" w:author="Carlos Urquilla Diaz (CENSUS/DN FED)" w:date="2020-06-18T18:03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diferente</w:t>
        </w:r>
      </w:ins>
      <w:proofErr w:type="spellEnd"/>
      <w:del w:id="72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revisado</w:delText>
        </w:r>
      </w:del>
      <w:ins w:id="73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: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74" w:author="Carlos Urquilla Diaz (CENSUS/DN FED)" w:date="2020-06-18T18:00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ves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hacer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iniciativa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persona,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ahora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vamos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75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dar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76" w:author="Carlos Urquilla Diaz (CENSUS/DN FED)" w:date="2020-06-18T18:03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propoci</w:delText>
        </w:r>
        <w:r w:rsidR="00C759BF"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onando </w:delText>
        </w:r>
      </w:del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77" w:author="Carlos Urquilla Diaz (CENSUS/DN FED)" w:date="2020-06-18T18:01:00Z">
        <w:r w:rsidR="00C759BF"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virtual en </w:delText>
        </w:r>
      </w:del>
      <w:proofErr w:type="spellStart"/>
      <w:ins w:id="78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virtual</w:t>
        </w:r>
      </w:ins>
      <w:ins w:id="79" w:author="Carlos Urquilla Diaz (CENSUS/DN FED)" w:date="2020-06-18T18:04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mente</w:t>
        </w:r>
      </w:ins>
      <w:proofErr w:type="spellEnd"/>
      <w:ins w:id="80" w:author="Carlos Urquilla Diaz (CENSUS/DN FED)" w:date="2020-06-18T18:01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</w:t>
        </w:r>
      </w:ins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C759BF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1CFA0C14" w14:textId="77777777" w:rsidR="009206FC" w:rsidRDefault="009206F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42A9968" w14:textId="7D95F8E0" w:rsidR="00A92DC8" w:rsidDel="00FC1DCA" w:rsidRDefault="009206FC" w:rsidP="00AD763F">
      <w:pPr>
        <w:shd w:val="clear" w:color="auto" w:fill="FFFFFF"/>
        <w:spacing w:after="0" w:line="240" w:lineRule="auto"/>
        <w:textAlignment w:val="baseline"/>
        <w:rPr>
          <w:del w:id="81" w:author="Melinda A Stanley (CENSUS/DN FED)" w:date="2020-06-19T09:28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82" w:author="Melinda A Stanley (CENSUS/DN FED)" w:date="2020-06-19T09:28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The Kansas 2020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Partnership Specialist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Census team is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teaming up with</w:delText>
        </w:r>
        <w:r w:rsidR="005D344F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partner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s, groups and</w:delText>
        </w:r>
        <w:r w:rsidR="005D344F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organizations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to provide </w:delText>
        </w:r>
        <w:r w:rsidR="0008619E" w:rsidRPr="0008619E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>Virtual Questionnaire Assistance (VQA)</w:delText>
        </w:r>
        <w:r w:rsidR="00144609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opportunities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to their respective communities, clients and audiences. </w:delText>
        </w:r>
        <w:r w:rsidR="00A92DC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By </w:delText>
        </w:r>
        <w:r w:rsidR="004139B4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telephone</w:delText>
        </w:r>
        <w:r w:rsidR="00A92DC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or connecting 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remotely </w:delText>
        </w:r>
        <w:r w:rsidR="00A92DC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online,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residents </w:delText>
        </w:r>
        <w:r w:rsidR="00A92DC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can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ask questions, receive confidential assistance 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and</w:delText>
        </w:r>
        <w:r w:rsidR="00144609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complete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their households’ census questionnaire </w:delText>
        </w:r>
        <w:r w:rsidR="00A92DC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whether</w:delText>
        </w:r>
        <w:r w:rsidR="0008619E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online, by phone or mail. </w:delText>
        </w:r>
      </w:del>
    </w:p>
    <w:p w14:paraId="15EF0A5F" w14:textId="7176D559" w:rsidR="00C57847" w:rsidRPr="00C57847" w:rsidRDefault="008276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El </w:t>
      </w:r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C57847" w:rsidRP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83" w:author="Carlos Urquilla Diaz (CENSUS/DN FED)" w:date="2020-06-18T18:05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2020</w:t>
      </w:r>
      <w:r w:rsidR="00C57847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Especialistas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</w:t>
      </w:r>
      <w:ins w:id="84" w:author="Carlos Urquilla Diaz (CENSUS/DN FED)" w:date="2020-06-18T18:05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85" w:author="Carlos Urquilla Diaz (CENSUS/DN FED)" w:date="2020-06-18T18:06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trabajando</w:t>
        </w:r>
      </w:ins>
      <w:proofErr w:type="spellEnd"/>
      <w:del w:id="86" w:author="Carlos Urquilla Diaz (CENSUS/DN FED)" w:date="2020-06-18T18:06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asociando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con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grupos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proveer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oportunidades</w:t>
      </w:r>
      <w:proofErr w:type="spellEnd"/>
      <w:ins w:id="87" w:author="Carlos Urquilla Diaz (CENSUS/DN FED)" w:date="2020-06-18T18:11:00Z">
        <w:r w:rsidR="00311465" w:rsidRP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311465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88" w:author="Melinda A Stanley (CENSUS/DN FED)" w:date="2020-06-19T09:28:00Z">
              <w:rPr>
                <w:rFonts w:ascii="Roboto" w:hAnsi="Roboto"/>
                <w:color w:val="222222"/>
                <w:sz w:val="24"/>
                <w:szCs w:val="24"/>
                <w:shd w:val="clear" w:color="auto" w:fill="F8F9FA"/>
              </w:rPr>
            </w:rPrChange>
          </w:rPr>
          <w:t xml:space="preserve">de </w:t>
        </w:r>
        <w:proofErr w:type="spellStart"/>
        <w:r w:rsidR="00311465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89" w:author="Melinda A Stanley (CENSUS/DN FED)" w:date="2020-06-19T09:28:00Z">
              <w:rPr>
                <w:rFonts w:ascii="Roboto" w:hAnsi="Roboto"/>
                <w:color w:val="222222"/>
                <w:sz w:val="24"/>
                <w:szCs w:val="24"/>
                <w:shd w:val="clear" w:color="auto" w:fill="F8F9FA"/>
              </w:rPr>
            </w:rPrChange>
          </w:rPr>
          <w:t>Asistencia</w:t>
        </w:r>
        <w:proofErr w:type="spellEnd"/>
        <w:r w:rsidR="00311465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90" w:author="Melinda A Stanley (CENSUS/DN FED)" w:date="2020-06-19T09:28:00Z">
              <w:rPr>
                <w:rFonts w:ascii="Roboto" w:hAnsi="Roboto"/>
                <w:color w:val="222222"/>
                <w:sz w:val="24"/>
                <w:szCs w:val="24"/>
                <w:shd w:val="clear" w:color="auto" w:fill="F8F9FA"/>
              </w:rPr>
            </w:rPrChange>
          </w:rPr>
          <w:t xml:space="preserve"> de </w:t>
        </w:r>
        <w:proofErr w:type="spellStart"/>
        <w:r w:rsidR="00311465"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91" w:author="Melinda A Stanley (CENSUS/DN FED)" w:date="2020-06-19T09:28:00Z">
              <w:rPr>
                <w:rFonts w:ascii="Roboto" w:hAnsi="Roboto"/>
                <w:color w:val="222222"/>
                <w:sz w:val="24"/>
                <w:szCs w:val="24"/>
                <w:shd w:val="clear" w:color="auto" w:fill="F8F9FA"/>
              </w:rPr>
            </w:rPrChange>
          </w:rPr>
          <w:t>Cuestionario</w:t>
        </w:r>
        <w:proofErr w:type="spellEnd"/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311465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311465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92" w:author="Carlos Urquilla Diaz (CENSUS/DN FED)" w:date="2020-06-18T18:11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de asistencia virtual </w:delText>
        </w:r>
      </w:del>
      <w:ins w:id="93" w:author="Carlos Urquilla Diaz (CENSUS/DN FED)" w:date="2020-06-18T18:06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para</w:t>
        </w:r>
      </w:ins>
      <w:del w:id="94" w:author="Carlos Urquilla Diaz (CENSUS/DN FED)" w:date="2020-06-18T18:06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dentro de sus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propias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comunidades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clientes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audencias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  <w:ins w:id="95" w:author="Carlos Urquilla Diaz (CENSUS/DN FED)" w:date="2020-06-18T18:07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Estamos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haciendo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esto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</w:t>
        </w:r>
      </w:ins>
      <w:del w:id="96" w:author="Carlos Urquilla Diaz (CENSUS/DN FED)" w:date="2020-06-18T18:07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P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or </w:t>
      </w:r>
      <w:del w:id="97" w:author="Carlos Urquilla Diaz (CENSUS/DN FED)" w:date="2020-06-18T18:07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manera de telefoniar</w:delText>
        </w:r>
      </w:del>
      <w:proofErr w:type="spellStart"/>
      <w:ins w:id="98" w:author="Carlos Urquilla Diaz (CENSUS/DN FED)" w:date="2020-06-18T18:07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telefono</w:t>
        </w:r>
      </w:ins>
      <w:proofErr w:type="spellEnd"/>
      <w:del w:id="99" w:author="Carlos Urquilla Diaz (CENSUS/DN FED)" w:date="2020-06-18T18:08:00Z">
        <w:r w:rsidDel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or por</w:delText>
        </w:r>
      </w:del>
      <w:ins w:id="100" w:author="Carlos Urquilla Diaz (CENSUS/DN FED)" w:date="2020-06-18T18:0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o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01" w:author="Carlos Urquilla Diaz (CENSUS/DN FED)" w:date="2020-06-18T18:08:00Z"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conectandonos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  <w:proofErr w:type="spellStart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travez</w:t>
        </w:r>
        <w:proofErr w:type="spellEnd"/>
        <w:r w:rsidR="00FB3AAF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la internet</w:t>
        </w:r>
      </w:ins>
      <w:del w:id="102" w:author="Carlos Urquilla Diaz (CENSUS/DN FED)" w:date="2020-06-18T18:08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conectivo virtual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preguntas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,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</w:t>
      </w:r>
      <w:ins w:id="103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ir</w:t>
        </w:r>
      </w:ins>
      <w:proofErr w:type="spellEnd"/>
      <w:del w:id="104" w:author="Carlos Urquilla Diaz (CENSUS/DN FED)" w:date="2020-06-18T18:09:00Z">
        <w:r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confidencial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complet</w:t>
      </w:r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</w:t>
      </w: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</w:t>
      </w:r>
      <w:ins w:id="105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sde</w:t>
        </w:r>
      </w:ins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su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06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del w:id="107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08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la</w:t>
        </w:r>
      </w:ins>
      <w:del w:id="109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el</w:delText>
        </w:r>
      </w:del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internet, </w:t>
      </w:r>
      <w:del w:id="110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por </w:delText>
        </w:r>
      </w:del>
      <w:proofErr w:type="spellStart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telefono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, o</w:t>
      </w:r>
      <w:ins w:id="111" w:author="Carlos Urquilla Diaz (CENSUS/DN FED)" w:date="2020-06-18T18:09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ins w:id="112" w:author="Carlos Urquilla Diaz (CENSUS/DN FED)" w:date="2020-06-18T18:12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por </w:t>
        </w:r>
      </w:ins>
      <w:del w:id="113" w:author="Carlos Urquilla Diaz (CENSUS/DN FED)" w:date="2020-06-18T18:09:00Z">
        <w:r w:rsidR="00F73F89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r por </w:delText>
        </w:r>
      </w:del>
      <w:proofErr w:type="spellStart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correo</w:t>
      </w:r>
      <w:proofErr w:type="spellEnd"/>
      <w:r w:rsidR="00F73F8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166E28E3" w14:textId="77777777" w:rsidR="00CE0B15" w:rsidRDefault="00CE0B15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3DB05A8" w14:textId="43F935BA" w:rsidR="00311465" w:rsidDel="00FC1DCA" w:rsidRDefault="00A92DC8" w:rsidP="00AD763F">
      <w:pPr>
        <w:shd w:val="clear" w:color="auto" w:fill="FFFFFF"/>
        <w:spacing w:after="0" w:line="240" w:lineRule="auto"/>
        <w:textAlignment w:val="baseline"/>
        <w:rPr>
          <w:ins w:id="114" w:author="Carlos Urquilla Diaz (CENSUS/DN FED)" w:date="2020-06-18T18:12:00Z"/>
          <w:del w:id="115" w:author="Melinda A Stanley (CENSUS/DN FED)" w:date="2020-06-19T09:29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del w:id="116" w:author="Melinda A Stanley (CENSUS/DN FED)" w:date="2020-06-19T09:29:00Z">
        <w:r w:rsidRPr="00D61C48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>Two types of VQA</w:delText>
        </w:r>
        <w:r w:rsidR="008C2978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</w:p>
    <w:p w14:paraId="4D21EA72" w14:textId="57D59007" w:rsidR="00A92DC8" w:rsidRPr="00FC1DCA" w:rsidRDefault="00FC1DCA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  <w:rPrChange w:id="117" w:author="Melinda A Stanley (CENSUS/DN FED)" w:date="2020-06-19T09:28:00Z">
            <w:rPr>
              <w:rFonts w:eastAsia="Times New Roman" w:cstheme="minorHAnsi"/>
              <w:b/>
              <w:bCs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  <w:r w:rsidRPr="00FC1DCA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  <w:rPrChange w:id="118" w:author="Melinda A Stanley (CENSUS/DN FED)" w:date="2020-06-19T09:28:00Z">
            <w:rPr>
              <w:rFonts w:eastAsia="Times New Roman" w:cstheme="minorHAnsi"/>
              <w:b/>
              <w:bCs/>
              <w:color w:val="FF0000"/>
              <w:sz w:val="28"/>
              <w:szCs w:val="28"/>
              <w:bdr w:val="none" w:sz="0" w:space="0" w:color="auto" w:frame="1"/>
              <w:lang w:bidi="hi-IN"/>
            </w:rPr>
          </w:rPrChange>
        </w:rPr>
        <w:t>DOS TIPOS DE</w:t>
      </w:r>
      <w:del w:id="119" w:author="Carlos Urquilla Diaz (CENSUS/DN FED)" w:date="2020-06-18T18:12:00Z">
        <w:r w:rsidR="008C2978" w:rsidRPr="00FC1DCA"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  <w:rPrChange w:id="120" w:author="Melinda A Stanley (CENSUS/DN FED)" w:date="2020-06-19T09:28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 xml:space="preserve"> VQA</w:delText>
        </w:r>
      </w:del>
      <w:r w:rsidRPr="00FC1DCA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  <w:rPrChange w:id="121" w:author="Melinda A Stanley (CENSUS/DN FED)" w:date="2020-06-19T09:28:00Z">
            <w:rPr>
              <w:rFonts w:eastAsia="Times New Roman" w:cstheme="minorHAnsi"/>
              <w:b/>
              <w:bCs/>
              <w:color w:val="FF0000"/>
              <w:sz w:val="28"/>
              <w:szCs w:val="28"/>
              <w:bdr w:val="none" w:sz="0" w:space="0" w:color="auto" w:frame="1"/>
              <w:lang w:bidi="hi-IN"/>
            </w:rPr>
          </w:rPrChange>
        </w:rPr>
        <w:t xml:space="preserve"> </w:t>
      </w:r>
      <w:bookmarkStart w:id="122" w:name="_Hlk43398319"/>
      <w:ins w:id="123" w:author="Carlos Urquilla Diaz (CENSUS/DN FED)" w:date="2020-06-18T18:12:00Z">
        <w:r w:rsidRPr="00FC1DCA">
          <w:rPr>
            <w:rFonts w:ascii="Roboto" w:hAnsi="Roboto"/>
            <w:b/>
            <w:bCs/>
            <w:color w:val="222222"/>
            <w:sz w:val="24"/>
            <w:szCs w:val="24"/>
            <w:shd w:val="clear" w:color="auto" w:fill="F8F9FA"/>
            <w:rPrChange w:id="124" w:author="Melinda A Stanley (CENSUS/DN FED)" w:date="2020-06-19T09:28:00Z">
              <w:rPr>
                <w:rFonts w:ascii="Roboto" w:hAnsi="Roboto"/>
                <w:b/>
                <w:bCs/>
                <w:color w:val="222222"/>
                <w:sz w:val="24"/>
                <w:szCs w:val="24"/>
                <w:shd w:val="clear" w:color="auto" w:fill="F8F9FA"/>
              </w:rPr>
            </w:rPrChange>
          </w:rPr>
          <w:t>ASISTENCIA DE CUESTIONARIO VIRTUAL</w:t>
        </w:r>
        <w:r w:rsidRPr="00FC1DCA">
          <w:rPr>
            <w:rFonts w:eastAsia="Times New Roman" w:cstheme="minorHAnsi"/>
            <w:b/>
            <w:bCs/>
            <w:color w:val="FF0000"/>
            <w:sz w:val="28"/>
            <w:szCs w:val="28"/>
            <w:lang w:bidi="hi-IN"/>
            <w:rPrChange w:id="125" w:author="Melinda A Stanley (CENSUS/DN FED)" w:date="2020-06-19T09:28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lang w:bidi="hi-IN"/>
              </w:rPr>
            </w:rPrChange>
          </w:rPr>
          <w:t xml:space="preserve"> </w:t>
        </w:r>
      </w:ins>
      <w:bookmarkEnd w:id="122"/>
      <w:del w:id="126" w:author="Carlos Urquilla Diaz (CENSUS/DN FED)" w:date="2020-06-18T18:12:00Z">
        <w:r w:rsidR="008C2978" w:rsidRPr="00FC1DCA"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  <w:rPrChange w:id="127" w:author="Melinda A Stanley (CENSUS/DN FED)" w:date="2020-06-19T09:28:00Z">
              <w:rPr>
                <w:rFonts w:eastAsia="Times New Roman" w:cstheme="minorHAnsi"/>
                <w:b/>
                <w:bCs/>
                <w:color w:val="FF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 xml:space="preserve">(Asistencia Virtual en llenar el Censo) </w:delText>
        </w:r>
      </w:del>
    </w:p>
    <w:p w14:paraId="65BB3B52" w14:textId="4981D9F4" w:rsidR="00A92DC8" w:rsidRPr="00FC1DCA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  <w:rPrChange w:id="128" w:author="Melinda A Stanley (CENSUS/DN FED)" w:date="2020-06-19T09:28:00Z">
            <w:rPr>
              <w:rFonts w:eastAsia="Times New Roman" w:cstheme="minorHAnsi"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</w:p>
    <w:p w14:paraId="0B82BD23" w14:textId="6D709CCE" w:rsidR="00311465" w:rsidDel="00FC1DCA" w:rsidRDefault="00A92DC8" w:rsidP="00CE0B15">
      <w:pPr>
        <w:shd w:val="clear" w:color="auto" w:fill="FFFFFF"/>
        <w:spacing w:after="0" w:line="240" w:lineRule="auto"/>
        <w:textAlignment w:val="baseline"/>
        <w:rPr>
          <w:ins w:id="129" w:author="Carlos Urquilla Diaz (CENSUS/DN FED)" w:date="2020-06-18T18:12:00Z"/>
          <w:del w:id="130" w:author="Melinda A Stanley (CENSUS/DN FED)" w:date="2020-06-19T09:29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del w:id="131" w:author="Melinda A Stanley (CENSUS/DN FED)" w:date="2020-06-19T09:29:00Z">
        <w:r w:rsidRPr="00CE0B15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>Appointment</w:delText>
        </w:r>
        <w:r w:rsidR="008C2978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</w:p>
    <w:p w14:paraId="293C47FB" w14:textId="307F97C0" w:rsidR="00D61C4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del w:id="132" w:author="Carlos Urquilla Diaz (CENSUS/DN FED)" w:date="2020-06-18T18:12:00Z">
        <w:r w:rsidDel="00311465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delText>Con</w:delText>
        </w:r>
      </w:del>
      <w:ins w:id="133" w:author="Carlos Urquilla Diaz (CENSUS/DN FED)" w:date="2020-06-18T18:12:00Z">
        <w:r w:rsidR="00FC1DCA">
          <w:rPr>
            <w:rFonts w:eastAsia="Times New Roman" w:cstheme="minorHAnsi"/>
            <w:b/>
            <w:bCs/>
            <w:color w:val="FF0000"/>
            <w:sz w:val="28"/>
            <w:szCs w:val="28"/>
            <w:bdr w:val="none" w:sz="0" w:space="0" w:color="auto" w:frame="1"/>
            <w:lang w:bidi="hi-IN"/>
          </w:rPr>
          <w:t>POR</w:t>
        </w:r>
      </w:ins>
      <w:r w:rsidR="00FC1DCA" w:rsidRPr="008C2978"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 xml:space="preserve"> CITA </w:t>
      </w:r>
    </w:p>
    <w:p w14:paraId="581D396A" w14:textId="77777777" w:rsidR="00311465" w:rsidRDefault="00311465" w:rsidP="00CE0B15">
      <w:pPr>
        <w:shd w:val="clear" w:color="auto" w:fill="FFFFFF"/>
        <w:spacing w:after="0" w:line="240" w:lineRule="auto"/>
        <w:textAlignment w:val="baseline"/>
        <w:rPr>
          <w:ins w:id="134" w:author="Carlos Urquilla Diaz (CENSUS/DN FED)" w:date="2020-06-18T18:13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0E52A44" w14:textId="2281CDA0" w:rsidR="00CE0B15" w:rsidRPr="008C2978" w:rsidDel="00FC1DCA" w:rsidRDefault="00CE0B15" w:rsidP="00CE0B15">
      <w:pPr>
        <w:shd w:val="clear" w:color="auto" w:fill="FFFFFF"/>
        <w:spacing w:after="0" w:line="240" w:lineRule="auto"/>
        <w:textAlignment w:val="baseline"/>
        <w:rPr>
          <w:del w:id="135" w:author="Melinda A Stanley (CENSUS/DN FED)" w:date="2020-06-19T09:29:00Z"/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del w:id="136" w:author="Melinda A Stanley (CENSUS/DN FED)" w:date="2020-06-19T09:29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VQA partners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proactively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schedule “appointments” where persons can call in or join by video conference to ask questions and secure assistance in filling out </w:delText>
        </w:r>
      </w:del>
      <w:ins w:id="137" w:author="Carlos Urquilla Diaz (CENSUS/DN FED)" w:date="2020-06-18T18:13:00Z">
        <w:del w:id="138" w:author="Melinda A Stanley (CENSUS/DN FED)" w:date="2020-06-19T09:29:00Z">
          <w:r w:rsidR="00311465" w:rsidDel="00FC1DCA">
            <w:rPr>
              <w:rFonts w:eastAsia="Times New Roman" w:cstheme="minorHAnsi"/>
              <w:color w:val="000000"/>
              <w:sz w:val="28"/>
              <w:szCs w:val="28"/>
              <w:bdr w:val="none" w:sz="0" w:space="0" w:color="auto" w:frame="1"/>
              <w:lang w:bidi="hi-IN"/>
            </w:rPr>
            <w:delText xml:space="preserve">Census questionnaries. </w:delText>
          </w:r>
        </w:del>
      </w:ins>
      <w:del w:id="139" w:author="Melinda A Stanley (CENSUS/DN FED)" w:date="2020-06-19T09:29:00Z">
        <w:r w:rsidRPr="008C2978" w:rsidDel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census questionnaires. </w:delText>
        </w:r>
      </w:del>
    </w:p>
    <w:p w14:paraId="257726F8" w14:textId="4176C86C" w:rsidR="008C2978" w:rsidRPr="008C297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socios</w:t>
      </w:r>
      <w:proofErr w:type="spellEnd"/>
      <w:del w:id="140" w:author="Carlos Urquilla Diaz (CENSUS/DN FED)" w:date="2020-06-18T18:15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(didn’t see the need to keep repeating VQA at this point??)</w:delText>
        </w:r>
      </w:del>
      <w:ins w:id="141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</w:ins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pueden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citas</w:t>
      </w:r>
      <w:proofErr w:type="spellEnd"/>
      <w:ins w:id="142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143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, proactivamente, </w:delText>
        </w:r>
      </w:del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las que el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144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se </w:delText>
        </w:r>
      </w:del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por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telefono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o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participar</w:t>
      </w:r>
      <w:proofErr w:type="spellEnd"/>
      <w:ins w:id="145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por</w:t>
        </w:r>
      </w:ins>
      <w:del w:id="146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en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del w:id="147" w:author="Carlos Urquilla Diaz (CENSUS/DN FED)" w:date="2020-06-18T18:16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conferencia 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video</w:t>
      </w:r>
      <w:ins w:id="148" w:author="Carlos Urquilla Diaz (CENSUS/DN FED)" w:date="2020-06-18T18:16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conferencia</w:t>
        </w:r>
      </w:ins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para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preguntas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y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recibir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asistencia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49" w:author="Carlos Urquilla Diaz (CENSUS/DN FED)" w:date="2020-06-18T18:17:00Z">
        <w:r w:rsidR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para</w:t>
        </w:r>
      </w:ins>
      <w:del w:id="150" w:author="Carlos Urquilla Diaz (CENSUS/DN FED)" w:date="2020-06-18T18:17:00Z">
        <w:r w:rsidRPr="008C2978" w:rsidDel="00311465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en</w:delText>
        </w:r>
      </w:del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llenar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el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</w:t>
      </w:r>
    </w:p>
    <w:p w14:paraId="22936AF7" w14:textId="77777777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C7B4DBD" w14:textId="7F7B87CE" w:rsidR="00CE0B15" w:rsidDel="00FC1DCA" w:rsidRDefault="00CE0B15" w:rsidP="00CE0B15">
      <w:pPr>
        <w:shd w:val="clear" w:color="auto" w:fill="FFFFFF"/>
        <w:spacing w:after="0" w:line="240" w:lineRule="auto"/>
        <w:textAlignment w:val="baseline"/>
        <w:rPr>
          <w:del w:id="151" w:author="Melinda A Stanley (CENSUS/DN FED)" w:date="2020-06-19T09:29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152" w:author="Melinda A Stanley (CENSUS/DN FED)" w:date="2020-06-19T09:29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An organization </w:delText>
        </w:r>
        <w:r w:rsidR="004139B4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will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designate and promote a</w:delText>
        </w:r>
        <w:r w:rsidR="004139B4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morning,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afternoon </w:delText>
        </w:r>
        <w:r w:rsidR="004139B4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or evening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where persons can pre-register for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1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5-minute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(suggested)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time slots. Either the partnering organization can call the household at the designated time or provide a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call-in 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number. Members of the Kansas Partnership Specialist team </w:delText>
        </w:r>
        <w:r w:rsidR="004139B4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will avail themselves as able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to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be included on those calls or, if appropriate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and able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, handle the calls directly. (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Per policy, m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embers of the PS team are not allowed to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directly call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D61C4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individual households to provide assistance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.)</w:delText>
        </w:r>
      </w:del>
    </w:p>
    <w:p w14:paraId="2BA3EC72" w14:textId="75EA522E" w:rsidR="00D61C48" w:rsidRDefault="008C297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Cada</w:t>
      </w:r>
      <w:proofErr w:type="spellEnd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Pr="008C2978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53" w:author="Carlos Urquilla Diaz (CENSUS/DN FED)" w:date="2020-06-18T18:19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va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</w:t>
        </w:r>
      </w:ins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designar</w:t>
      </w:r>
      <w:proofErr w:type="spellEnd"/>
      <w:del w:id="154" w:author="Carlos Urquilla Diaz (CENSUS/DN FED)" w:date="2020-06-18T18:19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a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y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promover</w:t>
      </w:r>
      <w:proofErr w:type="spellEnd"/>
      <w:del w:id="155" w:author="Carlos Urquilla Diaz (CENSUS/DN FED)" w:date="2020-06-18T18:18:00Z">
        <w:r w:rsidDel="0062602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,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manana,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tarde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o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noche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que 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publico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</w:t>
      </w:r>
      <w:ins w:id="156" w:author="Carlos Urquilla Diaz (CENSUS/DN FED)" w:date="2020-06-18T18:19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da</w:t>
        </w:r>
      </w:ins>
      <w:proofErr w:type="spellEnd"/>
      <w:del w:id="157" w:author="Carlos Urquilla Diaz (CENSUS/DN FED)" w:date="2020-06-18T18:19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den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58" w:author="Carlos Urquilla Diaz (CENSUS/DN FED)" w:date="2020-06-18T18:18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hacer</w:t>
        </w:r>
      </w:ins>
      <w:proofErr w:type="spellEnd"/>
      <w:del w:id="159" w:author="Carlos Urquilla Diaz (CENSUS/DN FED)" w:date="2020-06-18T18:18:00Z">
        <w:r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reinscribirse</w:delText>
        </w:r>
      </w:del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ins w:id="160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mas o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menos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quince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minutos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.</w:t>
      </w:r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 La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organizacion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puede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ofrecer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61" w:author="Carlos Urquilla Diaz (CENSUS/DN FED)" w:date="2020-06-18T19:29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</w:ins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al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</w:t>
      </w:r>
      <w:proofErr w:type="spellEnd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la persona </w:t>
      </w:r>
      <w:ins w:id="162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que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ya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tiene</w:t>
        </w:r>
      </w:ins>
      <w:proofErr w:type="spellEnd"/>
      <w:del w:id="163" w:author="Carlos Urquilla Diaz (CENSUS/DN FED)" w:date="2020-06-18T18:20:00Z">
        <w:r w:rsidR="006D5D4B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con</w:delText>
        </w:r>
      </w:del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6D5D4B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cita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 la hora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designada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o</w:t>
      </w:r>
      <w:del w:id="164" w:author="Carlos Urquilla Diaz (CENSUS/DN FED)" w:date="2020-06-18T18:20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r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65" w:author="Carlos Urquilla Diaz (CENSUS/DN FED)" w:date="2020-06-18T18:20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los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socios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pueden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proporcionar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numero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66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para que 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publico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le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llame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al socio.</w:t>
        </w:r>
      </w:ins>
      <w:del w:id="167" w:author="Carlos Urquilla Diaz (CENSUS/DN FED)" w:date="2020-06-18T18:21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de llamada. 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Los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miembros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68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Kansas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lastRenderedPageBreak/>
        <w:t>intentaran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estar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disponibles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69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para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participar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en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70" w:author="Carlos Urquilla Diaz (CENSUS/DN FED)" w:date="2020-06-18T18:21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estas</w:t>
        </w:r>
      </w:ins>
      <w:proofErr w:type="spellEnd"/>
      <w:del w:id="171" w:author="Carlos Urquilla Diaz (CENSUS/DN FED)" w:date="2020-06-18T18:21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las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72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si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ellos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173" w:author="Carlos Urquilla Diaz (CENSUS/DN FED)" w:date="2020-06-18T19:30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</w:t>
        </w:r>
      </w:ins>
      <w:ins w:id="174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stan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disponibles</w:t>
        </w:r>
      </w:ins>
      <w:proofErr w:type="spellEnd"/>
      <w:ins w:id="175" w:author="Carlos Urquilla Diaz (CENSUS/DN FED)" w:date="2020-06-18T19:31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ellos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trataran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constestar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las</w:t>
        </w:r>
      </w:ins>
      <w:ins w:id="176" w:author="Carlos Urquilla Diaz (CENSUS/DN FED)" w:date="2020-06-18T18:22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del w:id="177" w:author="Carlos Urquilla Diaz (CENSUS/DN FED)" w:date="2020-06-18T18:22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or sea apropiad</w:delText>
        </w:r>
      </w:del>
      <w:del w:id="178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o, responderan</w:delText>
        </w:r>
      </w:del>
      <w:del w:id="179" w:author="Carlos Urquilla Diaz (CENSUS/DN FED)" w:date="2020-06-18T19:31:00Z">
        <w:r w:rsidR="00F31699" w:rsidDel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directamente a las </w:delText>
        </w:r>
      </w:del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ins w:id="180" w:author="Carlos Urquilla Diaz (CENSUS/DN FED)" w:date="2020-06-18T19:31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181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directamente</w:t>
        </w:r>
      </w:ins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. (Por las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reglas</w:t>
      </w:r>
      <w:proofErr w:type="spellEnd"/>
      <w:ins w:id="182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</w:ins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ins w:id="183" w:author="Carlos Urquilla Diaz (CENSUS/DN FED)" w:date="2020-06-18T19:32:00Z">
        <w:r w:rsidR="009B2290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a </w:t>
        </w:r>
      </w:ins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los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miembros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de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nuestro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equipo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ins w:id="184" w:author="Carlos Urquilla Diaz (CENSUS/DN FED)" w:date="2020-06-18T18:23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Censo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no </w:t>
      </w:r>
      <w:ins w:id="185" w:author="Carlos Urquilla Diaz (CENSUS/DN FED)" w:date="2020-06-18T18:23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se les</w:t>
        </w:r>
      </w:ins>
      <w:del w:id="186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se nos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permite</w:t>
      </w:r>
      <w:proofErr w:type="spellEnd"/>
      <w:del w:id="187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n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hacer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directamente</w:t>
      </w:r>
      <w:proofErr w:type="spellEnd"/>
      <w:del w:id="188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s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a</w:t>
      </w:r>
      <w:del w:id="189" w:author="Carlos Urquilla Diaz (CENSUS/DN FED)" w:date="2020-06-18T18:23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l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hogares</w:t>
      </w:r>
      <w:proofErr w:type="spellEnd"/>
      <w:del w:id="190" w:author="Carlos Urquilla Diaz (CENSUS/DN FED)" w:date="2020-06-18T18:24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 xml:space="preserve"> del publico</w:delText>
        </w:r>
      </w:del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pero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ins w:id="191" w:author="Carlos Urquilla Diaz (CENSUS/DN FED)" w:date="2020-06-18T18:24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si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podemos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ayudar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cuando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recibimos</w:t>
      </w:r>
      <w:proofErr w:type="spellEnd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una </w:t>
      </w:r>
      <w:proofErr w:type="spellStart"/>
      <w:r w:rsidR="00F31699"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llamada</w:t>
      </w:r>
      <w:proofErr w:type="spellEnd"/>
      <w:ins w:id="192" w:author="Carlos Urquilla Diaz (CENSUS/DN FED)" w:date="2020-06-18T18:24:00Z"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publico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193" w:author="Carlos Urquilla Diaz (CENSUS/DN FED)" w:date="2020-06-18T18:24:00Z">
        <w:r w:rsidR="00F31699" w:rsidDel="0004243B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.)a</w:delText>
        </w:r>
      </w:del>
    </w:p>
    <w:p w14:paraId="1C66E0F7" w14:textId="77777777" w:rsidR="00F31699" w:rsidRPr="008C2978" w:rsidRDefault="00F31699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</w:p>
    <w:p w14:paraId="4263B9AA" w14:textId="7CF34640" w:rsidR="00D61C48" w:rsidDel="00FC1DCA" w:rsidRDefault="00D61C48" w:rsidP="00CE0B15">
      <w:pPr>
        <w:shd w:val="clear" w:color="auto" w:fill="FFFFFF"/>
        <w:spacing w:after="0" w:line="240" w:lineRule="auto"/>
        <w:textAlignment w:val="baseline"/>
        <w:rPr>
          <w:del w:id="194" w:author="Melinda A Stanley (CENSUS/DN FED)" w:date="2020-06-19T09:30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195" w:author="Melinda A Stanley (CENSUS/DN FED)" w:date="2020-06-19T09:29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Appointment-based VQAs have worked </w:delText>
        </w:r>
        <w:r w:rsidR="008A003D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very well, parti</w:delText>
        </w:r>
        <w:r w:rsidR="0020518D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cularly in low-response tracts and communities and when the host is well-known and trusted. Faith-based </w:delText>
        </w:r>
        <w:r w:rsidR="001F1E32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organizations, community centers, service clubs, pre-school providers, etc., have worked in conjunction with 2020 Census personnel to field questions about the census and provide real-time assistance</w:delText>
        </w:r>
      </w:del>
      <w:del w:id="196" w:author="Melinda A Stanley (CENSUS/DN FED)" w:date="2020-06-19T09:30:00Z">
        <w:r w:rsidR="001F1E32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.</w:delText>
        </w:r>
      </w:del>
    </w:p>
    <w:p w14:paraId="3DE7AF55" w14:textId="065AAA92" w:rsidR="0019360B" w:rsidRPr="00F31699" w:rsidRDefault="00F31699" w:rsidP="00FC1DC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lang w:bidi="hi-IN"/>
        </w:rPr>
        <w:pPrChange w:id="197" w:author="Melinda A Stanley (CENSUS/DN FED)" w:date="2020-06-19T09:30:00Z">
          <w:pPr>
            <w:spacing w:after="0" w:line="240" w:lineRule="auto"/>
            <w:textAlignment w:val="baseline"/>
          </w:pPr>
        </w:pPrChange>
      </w:pP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Eventos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ins w:id="198" w:author="Carlos Urquilla Diaz (CENSUS/DN FED)" w:date="2020-06-18T18:25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Virtuales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proofErr w:type="spellStart"/>
      <w:ins w:id="199" w:author="Carlos Urquilla Diaz (CENSUS/DN FED)" w:date="2020-06-18T18:26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donde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gente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ya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tiene</w:t>
        </w:r>
      </w:ins>
      <w:proofErr w:type="spellEnd"/>
      <w:del w:id="200" w:author="Carlos Urquilla Diaz (CENSUS/DN FED)" w:date="2020-06-18T18:25:00Z">
        <w:r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>basados en forma de</w:delText>
        </w:r>
      </w:del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citas</w:t>
      </w:r>
      <w:proofErr w:type="spellEnd"/>
      <w:ins w:id="201" w:author="Carlos Urquilla Diaz (CENSUS/DN FED)" w:date="2020-06-18T18:26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del w:id="202" w:author="Carlos Urquilla Diaz (CENSUS/DN FED)" w:date="2020-06-18T18:26:00Z">
        <w:r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 como estos </w:delText>
        </w:r>
      </w:del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han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tabajado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muy</w:t>
      </w:r>
      <w:proofErr w:type="spellEnd"/>
      <w:r>
        <w:rPr>
          <w:rFonts w:eastAsia="Times New Roman" w:cstheme="minorHAnsi"/>
          <w:color w:val="FF0000"/>
          <w:sz w:val="28"/>
          <w:szCs w:val="28"/>
          <w:lang w:bidi="hi-IN"/>
        </w:rPr>
        <w:t xml:space="preserve"> bien, </w:t>
      </w:r>
      <w:proofErr w:type="spellStart"/>
      <w:r>
        <w:rPr>
          <w:rFonts w:eastAsia="Times New Roman" w:cstheme="minorHAnsi"/>
          <w:color w:val="FF0000"/>
          <w:sz w:val="28"/>
          <w:szCs w:val="28"/>
          <w:lang w:bidi="hi-IN"/>
        </w:rPr>
        <w:t>particularmente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ins w:id="203" w:author="Carlos Urquilla Diaz (CENSUS/DN FED)" w:date="2020-06-18T18:27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las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comunidades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del w:id="204" w:author="Carlos Urquilla Diaz (CENSUS/DN FED)" w:date="2020-06-18T18:27:00Z">
        <w:r w:rsidR="00EE52D1"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los tractos Censos </w:delText>
        </w:r>
      </w:del>
      <w:del w:id="205" w:author="Carlos Urquilla Diaz (CENSUS/DN FED)" w:date="2020-06-18T18:28:00Z">
        <w:r w:rsidR="00EE52D1" w:rsidDel="0004243B">
          <w:rPr>
            <w:rFonts w:eastAsia="Times New Roman" w:cstheme="minorHAnsi"/>
            <w:color w:val="FF0000"/>
            <w:sz w:val="28"/>
            <w:szCs w:val="28"/>
            <w:lang w:bidi="hi-IN"/>
          </w:rPr>
          <w:delText>y comunidades de</w:delText>
        </w:r>
      </w:del>
      <w:proofErr w:type="spellStart"/>
      <w:ins w:id="206" w:author="Carlos Urquilla Diaz (CENSUS/DN FED)" w:date="2020-06-18T18:28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donde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las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respuesta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ins w:id="207" w:author="Carlos Urquilla Diaz (CENSUS/DN FED)" w:date="2020-06-18T18:28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al</w:t>
        </w:r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questionario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del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Censo</w:t>
        </w:r>
        <w:proofErr w:type="spellEnd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>esta</w:t>
        </w:r>
      </w:ins>
      <w:ins w:id="208" w:author="Carlos Urquilla Diaz (CENSUS/DN FED)" w:date="2020-06-18T19:33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n</w:t>
        </w:r>
      </w:ins>
      <w:proofErr w:type="spellEnd"/>
      <w:ins w:id="209" w:author="Carlos Urquilla Diaz (CENSUS/DN FED)" w:date="2020-06-18T18:28:00Z">
        <w:r w:rsidR="0004243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</w:ins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baja</w:t>
      </w:r>
      <w:ins w:id="210" w:author="Carlos Urquilla Diaz (CENSUS/DN FED)" w:date="2020-06-18T19:33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s</w:t>
        </w:r>
        <w:proofErr w:type="spellEnd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,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especialmente</w:t>
        </w:r>
      </w:ins>
      <w:proofErr w:type="spellEnd"/>
      <w:ins w:id="211" w:author="Carlos Urquilla Diaz (CENSUS/DN FED)" w:date="2020-06-18T18:29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cuando</w:t>
        </w:r>
      </w:ins>
      <w:proofErr w:type="spellEnd"/>
      <w:del w:id="212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 cuando el anfitrion sea notable y tenga la</w:delText>
        </w:r>
      </w:del>
      <w:ins w:id="213" w:author="Carlos Urquilla Diaz (CENSUS/DN FED)" w:date="2020-06-18T18:29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hay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socios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que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tienen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la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confianza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</w:t>
      </w:r>
      <w:del w:id="214" w:author="Carlos Urquilla Diaz (CENSUS/DN FED)" w:date="2020-06-18T19:34:00Z">
        <w:r w:rsidR="00EE52D1" w:rsidDel="009B2290">
          <w:rPr>
            <w:rFonts w:eastAsia="Times New Roman" w:cstheme="minorHAnsi"/>
            <w:color w:val="FF0000"/>
            <w:sz w:val="28"/>
            <w:szCs w:val="28"/>
            <w:lang w:bidi="hi-IN"/>
          </w:rPr>
          <w:delText>l</w:delText>
        </w:r>
      </w:del>
      <w:del w:id="215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a</w:delText>
        </w:r>
      </w:del>
      <w:del w:id="216" w:author="Carlos Urquilla Diaz (CENSUS/DN FED)" w:date="2020-06-18T19:34:00Z">
        <w:r w:rsidR="00EE52D1" w:rsidDel="009B2290">
          <w:rPr>
            <w:rFonts w:eastAsia="Times New Roman" w:cstheme="minorHAnsi"/>
            <w:color w:val="FF0000"/>
            <w:sz w:val="28"/>
            <w:szCs w:val="28"/>
            <w:lang w:bidi="hi-IN"/>
          </w:rPr>
          <w:delText>s</w:delText>
        </w:r>
      </w:del>
      <w:ins w:id="217" w:author="Carlos Urquilla Diaz (CENSUS/DN FED)" w:date="2020-06-18T19:34:00Z"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sus </w:t>
        </w:r>
        <w:proofErr w:type="spellStart"/>
        <w:r w:rsidR="009B2290">
          <w:rPr>
            <w:rFonts w:eastAsia="Times New Roman" w:cstheme="minorHAnsi"/>
            <w:color w:val="FF0000"/>
            <w:sz w:val="28"/>
            <w:szCs w:val="28"/>
            <w:lang w:bidi="hi-IN"/>
          </w:rPr>
          <w:t>comunidades</w:t>
        </w:r>
      </w:ins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del w:id="218" w:author="Carlos Urquilla Diaz (CENSUS/DN FED)" w:date="2020-06-18T18:29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residentes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. </w:t>
      </w:r>
      <w:ins w:id="219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Por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ejemplo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, </w:t>
        </w:r>
      </w:ins>
      <w:del w:id="220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O</w:delText>
        </w:r>
      </w:del>
      <w:proofErr w:type="spellStart"/>
      <w:ins w:id="221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o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rganizaciones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Fe</w:t>
      </w:r>
      <w:del w:id="222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y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centros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del w:id="223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de </w:delText>
        </w:r>
      </w:del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comunitarios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clubes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servicio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proveedores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de</w:t>
      </w:r>
      <w:ins w:id="224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</w:t>
        </w:r>
        <w:proofErr w:type="spellStart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ayuda</w:t>
        </w:r>
      </w:ins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pre-escolar, etcetera,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ha</w:t>
      </w:r>
      <w:ins w:id="225" w:author="Carlos Urquilla Diaz (CENSUS/DN FED)" w:date="2020-06-18T18:30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n</w:t>
        </w:r>
      </w:ins>
      <w:proofErr w:type="spellEnd"/>
      <w:del w:id="226" w:author="Carlos Urquilla Diaz (CENSUS/DN FED)" w:date="2020-06-18T18:30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bian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trabajado</w:t>
      </w:r>
      <w:proofErr w:type="spellEnd"/>
      <w:del w:id="227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s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conjuncto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con personal </w:t>
      </w:r>
      <w:ins w:id="228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del </w:t>
        </w:r>
      </w:ins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Censo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2020 para </w:t>
      </w:r>
      <w:proofErr w:type="spellStart"/>
      <w:ins w:id="229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>ayudar</w:t>
        </w:r>
        <w:proofErr w:type="spellEnd"/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 a </w:t>
        </w:r>
      </w:ins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responder a</w:t>
      </w:r>
      <w:del w:id="230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>l</w:delText>
        </w:r>
      </w:del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preguntas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sobre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el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Censo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y </w:t>
      </w:r>
      <w:ins w:id="231" w:author="Carlos Urquilla Diaz (CENSUS/DN FED)" w:date="2020-06-18T18:31:00Z">
        <w:r w:rsidR="00A7125B">
          <w:rPr>
            <w:rFonts w:eastAsia="Times New Roman" w:cstheme="minorHAnsi"/>
            <w:color w:val="FF0000"/>
            <w:sz w:val="28"/>
            <w:szCs w:val="28"/>
            <w:lang w:bidi="hi-IN"/>
          </w:rPr>
          <w:t xml:space="preserve">an </w:t>
        </w:r>
      </w:ins>
      <w:del w:id="232" w:author="Carlos Urquilla Diaz (CENSUS/DN FED)" w:date="2020-06-18T18:31:00Z">
        <w:r w:rsidR="00EE52D1" w:rsidDel="00A7125B">
          <w:rPr>
            <w:rFonts w:eastAsia="Times New Roman" w:cstheme="minorHAnsi"/>
            <w:color w:val="FF0000"/>
            <w:sz w:val="28"/>
            <w:szCs w:val="28"/>
            <w:lang w:bidi="hi-IN"/>
          </w:rPr>
          <w:delText xml:space="preserve">habian </w:delText>
        </w:r>
      </w:del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proporcionado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asistencia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en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</w:t>
      </w:r>
      <w:proofErr w:type="spellStart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>tiempo</w:t>
      </w:r>
      <w:proofErr w:type="spellEnd"/>
      <w:r w:rsidR="00EE52D1">
        <w:rPr>
          <w:rFonts w:eastAsia="Times New Roman" w:cstheme="minorHAnsi"/>
          <w:color w:val="FF0000"/>
          <w:sz w:val="28"/>
          <w:szCs w:val="28"/>
          <w:lang w:bidi="hi-IN"/>
        </w:rPr>
        <w:t xml:space="preserve"> real. </w:t>
      </w:r>
    </w:p>
    <w:p w14:paraId="2EFE8B91" w14:textId="77777777" w:rsidR="00A7125B" w:rsidRDefault="00A7125B" w:rsidP="00CE0B15">
      <w:pPr>
        <w:spacing w:after="0" w:line="240" w:lineRule="auto"/>
        <w:textAlignment w:val="baseline"/>
        <w:rPr>
          <w:ins w:id="233" w:author="Carlos Urquilla Diaz (CENSUS/DN FED)" w:date="2020-06-18T18:32:00Z"/>
          <w:rFonts w:eastAsia="Times New Roman" w:cstheme="minorHAnsi"/>
          <w:color w:val="000000"/>
          <w:sz w:val="28"/>
          <w:szCs w:val="28"/>
          <w:lang w:bidi="hi-IN"/>
        </w:rPr>
      </w:pPr>
    </w:p>
    <w:p w14:paraId="5AB8EE87" w14:textId="5112574B" w:rsidR="00CE0B15" w:rsidRPr="00FC1DCA" w:rsidDel="00FC1DCA" w:rsidRDefault="0019360B" w:rsidP="00CE0B15">
      <w:pPr>
        <w:spacing w:after="0" w:line="240" w:lineRule="auto"/>
        <w:textAlignment w:val="baseline"/>
        <w:rPr>
          <w:del w:id="234" w:author="Melinda A Stanley (CENSUS/DN FED)" w:date="2020-06-19T09:29:00Z"/>
          <w:rFonts w:eastAsia="Times New Roman" w:cstheme="minorHAnsi"/>
          <w:color w:val="000000"/>
          <w:sz w:val="28"/>
          <w:szCs w:val="28"/>
          <w:lang w:bidi="hi-IN"/>
          <w:rPrChange w:id="235" w:author="Melinda A Stanley (CENSUS/DN FED)" w:date="2020-06-19T09:30:00Z">
            <w:rPr>
              <w:del w:id="236" w:author="Melinda A Stanley (CENSUS/DN FED)" w:date="2020-06-19T09:29:00Z"/>
              <w:rFonts w:eastAsia="Times New Roman" w:cstheme="minorHAnsi"/>
              <w:color w:val="000000"/>
              <w:sz w:val="28"/>
              <w:szCs w:val="28"/>
              <w:lang w:bidi="hi-IN"/>
            </w:rPr>
          </w:rPrChange>
        </w:rPr>
      </w:pPr>
      <w:del w:id="237" w:author="Melinda A Stanley (CENSUS/DN FED)" w:date="2020-06-19T09:29:00Z">
        <w:r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38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>Below</w:delText>
        </w:r>
        <w:r w:rsidR="00CE0B15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39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 xml:space="preserve"> is an example of a VQA </w:delText>
        </w:r>
        <w:r w:rsidR="00B30CAF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40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>spreadsheet used by</w:delText>
        </w:r>
        <w:r w:rsidR="00D61C48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41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 xml:space="preserve"> a c</w:delText>
        </w:r>
        <w:r w:rsidR="00CE0B15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42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>hurch</w:delText>
        </w:r>
        <w:r w:rsidR="00D61C48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43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 xml:space="preserve"> </w:delText>
        </w:r>
        <w:r w:rsidR="00CE0B15" w:rsidRPr="00FC1DCA" w:rsidDel="00FC1DCA">
          <w:rPr>
            <w:rFonts w:eastAsia="Times New Roman" w:cstheme="minorHAnsi"/>
            <w:color w:val="000000"/>
            <w:sz w:val="28"/>
            <w:szCs w:val="28"/>
            <w:lang w:bidi="hi-IN"/>
            <w:rPrChange w:id="244" w:author="Melinda A Stanley (CENSUS/DN FED)" w:date="2020-06-19T09:30:00Z">
              <w:rPr>
                <w:rFonts w:eastAsia="Times New Roman" w:cstheme="minorHAnsi"/>
                <w:color w:val="000000"/>
                <w:sz w:val="28"/>
                <w:szCs w:val="28"/>
                <w:lang w:bidi="hi-IN"/>
              </w:rPr>
            </w:rPrChange>
          </w:rPr>
          <w:delText>to schedule appointments.  It has worked very well and is a steady-eddy way to assist communities in low response tracts to complete their questionnaires outside of an event.</w:delText>
        </w:r>
      </w:del>
    </w:p>
    <w:p w14:paraId="3B32F294" w14:textId="669CCE96" w:rsidR="004139B4" w:rsidRPr="00FC1DCA" w:rsidRDefault="00A2710A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45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</w:pPr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46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Abajo </w:t>
      </w:r>
      <w:proofErr w:type="spellStart"/>
      <w:ins w:id="247" w:author="Carlos Urquilla Diaz (CENSUS/DN FED)" w:date="2020-06-18T18:32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48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tenemos</w:t>
        </w:r>
      </w:ins>
      <w:proofErr w:type="spellEnd"/>
      <w:del w:id="249" w:author="Carlos Urquilla Diaz (CENSUS/DN FED)" w:date="2020-06-18T18:32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50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es</w:delText>
        </w:r>
      </w:del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51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un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52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ejemplo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53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de una </w:t>
      </w:r>
      <w:proofErr w:type="spellStart"/>
      <w:ins w:id="254" w:author="Carlos Urquilla Diaz (CENSUS/DN FED)" w:date="2020-06-18T18:34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55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horario</w:t>
        </w:r>
      </w:ins>
      <w:proofErr w:type="spellEnd"/>
      <w:del w:id="256" w:author="Carlos Urquilla Diaz (CENSUS/DN FED)" w:date="2020-06-18T18:34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57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hoja de calculo</w:delText>
        </w:r>
      </w:del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58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59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usado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0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por una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1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iglesia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2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para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3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hacer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4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5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citas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66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.  </w:t>
      </w:r>
      <w:del w:id="267" w:author="Carlos Urquilla Diaz (CENSUS/DN FED)" w:date="2020-06-18T18:32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68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Lo ha</w:delText>
        </w:r>
      </w:del>
      <w:proofErr w:type="spellStart"/>
      <w:ins w:id="269" w:author="Carlos Urquilla Diaz (CENSUS/DN FED)" w:date="2020-06-18T18:32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70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Esto</w:t>
        </w:r>
        <w:proofErr w:type="spellEnd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71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ha</w:t>
        </w:r>
      </w:ins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72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73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trabajado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74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bien y es </w:t>
      </w:r>
      <w:ins w:id="275" w:author="Carlos Urquilla Diaz (CENSUS/DN FED)" w:date="2020-06-18T18:32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76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una </w:t>
        </w:r>
      </w:ins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77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manera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78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util </w:t>
      </w:r>
      <w:ins w:id="279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80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para </w:t>
        </w:r>
      </w:ins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81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asistir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82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a las </w:t>
      </w:r>
      <w:proofErr w:type="spellStart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83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comunidades</w:t>
      </w:r>
      <w:proofErr w:type="spellEnd"/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84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ins w:id="285" w:author="Carlos Urquilla Diaz (CENSUS/DN FED)" w:date="2020-06-18T18:34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86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en</w:t>
        </w:r>
      </w:ins>
      <w:proofErr w:type="spellEnd"/>
      <w:del w:id="287" w:author="Carlos Urquilla Diaz (CENSUS/DN FED)" w:date="2020-06-18T18:34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88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de</w:delText>
        </w:r>
      </w:del>
      <w:r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289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ins w:id="290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1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donde</w:t>
        </w:r>
        <w:proofErr w:type="spellEnd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2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las </w:t>
        </w:r>
      </w:ins>
      <w:del w:id="293" w:author="Carlos Urquilla Diaz (CENSUS/DN FED)" w:date="2020-06-18T18:33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4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respuesta</w:delText>
        </w:r>
      </w:del>
      <w:proofErr w:type="spellStart"/>
      <w:ins w:id="295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6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respuestas</w:t>
        </w:r>
        <w:proofErr w:type="spellEnd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7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</w:t>
        </w:r>
      </w:ins>
      <w:ins w:id="298" w:author="Carlos Urquilla Diaz (CENSUS/DN FED)" w:date="2020-06-18T18:35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299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para </w:t>
        </w:r>
      </w:ins>
      <w:ins w:id="300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1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</w:t>
        </w:r>
        <w:proofErr w:type="spellStart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2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contest</w:t>
        </w:r>
      </w:ins>
      <w:ins w:id="303" w:author="Carlos Urquilla Diaz (CENSUS/DN FED)" w:date="2020-06-18T18:35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4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a</w:t>
        </w:r>
      </w:ins>
      <w:ins w:id="305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6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r</w:t>
        </w:r>
        <w:proofErr w:type="spellEnd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7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</w:t>
        </w:r>
      </w:ins>
      <w:del w:id="308" w:author="Carlos Urquilla Diaz (CENSUS/DN FED)" w:date="2020-06-18T18:33:00Z">
        <w:r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09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 xml:space="preserve"> baja en llenar </w:delText>
        </w:r>
        <w:r w:rsidR="001A0444"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10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el</w:delText>
        </w:r>
      </w:del>
      <w:ins w:id="311" w:author="Carlos Urquilla Diaz (CENSUS/DN FED)" w:date="2020-06-18T18:33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12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el</w:t>
        </w:r>
      </w:ins>
      <w:r w:rsidR="001A0444"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313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proofErr w:type="spellStart"/>
      <w:r w:rsidR="001A0444"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314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>Censo</w:t>
      </w:r>
      <w:proofErr w:type="spellEnd"/>
      <w:r w:rsidR="001A0444"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315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 </w:t>
      </w:r>
      <w:del w:id="316" w:author="Carlos Urquilla Diaz (CENSUS/DN FED)" w:date="2020-06-18T18:35:00Z">
        <w:r w:rsidR="001A0444" w:rsidRPr="00FC1DCA" w:rsidDel="00A7125B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17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delText>fuera del evento virtual</w:delText>
        </w:r>
      </w:del>
      <w:proofErr w:type="spellStart"/>
      <w:ins w:id="318" w:author="Carlos Urquilla Diaz (CENSUS/DN FED)" w:date="2020-06-18T18:35:00Z"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19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estan</w:t>
        </w:r>
        <w:proofErr w:type="spellEnd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20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 xml:space="preserve"> </w:t>
        </w:r>
        <w:proofErr w:type="spellStart"/>
        <w:r w:rsidR="00A7125B" w:rsidRPr="00FC1DCA">
          <w:rPr>
            <w:rFonts w:ascii="Calibri" w:eastAsia="Times New Roman" w:hAnsi="Calibri" w:cs="Calibri"/>
            <w:color w:val="FF0000"/>
            <w:sz w:val="28"/>
            <w:szCs w:val="28"/>
            <w:lang w:bidi="hi-IN"/>
            <w:rPrChange w:id="321" w:author="Melinda A Stanley (CENSUS/DN FED)" w:date="2020-06-19T09:30:00Z">
              <w:rPr>
                <w:rFonts w:ascii="Calibri" w:eastAsia="Times New Roman" w:hAnsi="Calibri" w:cs="Calibri"/>
                <w:color w:val="FF0000"/>
                <w:sz w:val="24"/>
                <w:szCs w:val="24"/>
                <w:lang w:bidi="hi-IN"/>
              </w:rPr>
            </w:rPrChange>
          </w:rPr>
          <w:t>bajas</w:t>
        </w:r>
      </w:ins>
      <w:proofErr w:type="spellEnd"/>
      <w:r w:rsidR="001A0444" w:rsidRPr="00FC1DCA">
        <w:rPr>
          <w:rFonts w:ascii="Calibri" w:eastAsia="Times New Roman" w:hAnsi="Calibri" w:cs="Calibri"/>
          <w:color w:val="FF0000"/>
          <w:sz w:val="28"/>
          <w:szCs w:val="28"/>
          <w:lang w:bidi="hi-IN"/>
          <w:rPrChange w:id="322" w:author="Melinda A Stanley (CENSUS/DN FED)" w:date="2020-06-19T09:30:00Z">
            <w:rPr>
              <w:rFonts w:ascii="Calibri" w:eastAsia="Times New Roman" w:hAnsi="Calibri" w:cs="Calibri"/>
              <w:color w:val="FF0000"/>
              <w:sz w:val="24"/>
              <w:szCs w:val="24"/>
              <w:lang w:bidi="hi-IN"/>
            </w:rPr>
          </w:rPrChange>
        </w:rPr>
        <w:t xml:space="preserve">. </w:t>
      </w:r>
    </w:p>
    <w:p w14:paraId="2C90E40B" w14:textId="77777777" w:rsidR="004139B4" w:rsidRPr="005068A8" w:rsidRDefault="004139B4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bidi="hi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2334"/>
        <w:gridCol w:w="2335"/>
        <w:gridCol w:w="2336"/>
      </w:tblGrid>
      <w:tr w:rsidR="004139B4" w:rsidRPr="005068A8" w14:paraId="7306276F" w14:textId="77777777" w:rsidTr="000D1459"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95063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Appointment</w:t>
            </w:r>
            <w:proofErr w:type="spellEnd"/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DD05D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Time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56EE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Phone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Number</w:t>
            </w:r>
            <w:proofErr w:type="spellEnd"/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A574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Language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(SP / EN)</w:t>
            </w:r>
          </w:p>
        </w:tc>
      </w:tr>
      <w:tr w:rsidR="004139B4" w:rsidRPr="005068A8" w14:paraId="3A60D154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3B46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1</w:t>
            </w:r>
          </w:p>
          <w:p w14:paraId="4ACD910A" w14:textId="1FD27BC2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LastName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2057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3:00 – 3:15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9C34F" w14:textId="158BAF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6964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61FCF393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B56B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2</w:t>
            </w:r>
          </w:p>
          <w:p w14:paraId="7849693D" w14:textId="719F0356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</w:t>
            </w:r>
            <w:r w:rsidR="004139B4"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a</w:t>
            </w: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738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E4455" w14:textId="37F063C2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-694-2589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0432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19B5DD45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9486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3</w:t>
            </w:r>
          </w:p>
          <w:p w14:paraId="24FACCB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C5EA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7DBCC" w14:textId="792470B1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lang w:bidi="hi-IN"/>
              </w:rPr>
              <w:t>XXX</w:t>
            </w:r>
            <w:r w:rsidRPr="005068A8">
              <w:rPr>
                <w:rFonts w:ascii="Calibri" w:eastAsia="Times New Roman" w:hAnsi="Calibri" w:cs="Calibri"/>
                <w:lang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049E" w14:textId="08581E6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English</w:t>
            </w:r>
          </w:p>
        </w:tc>
      </w:tr>
      <w:tr w:rsidR="004139B4" w:rsidRPr="005068A8" w14:paraId="604B339F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6588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4</w:t>
            </w:r>
          </w:p>
          <w:p w14:paraId="35B0648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C7AC2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3:30 – 3:45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E52C6" w14:textId="45BC35B9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-204-4571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37C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208E5C40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8428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5</w:t>
            </w:r>
          </w:p>
          <w:p w14:paraId="17ED719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A7B74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3:45 – 4:00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ED852" w14:textId="2A0FFD28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-255-7594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DB1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3C6C90C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5C7E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6</w:t>
            </w:r>
          </w:p>
          <w:p w14:paraId="118211A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0FE0" w14:textId="77777777" w:rsidR="004139B4" w:rsidRPr="005068A8" w:rsidRDefault="004139B4" w:rsidP="000D1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CDBAA" w14:textId="7F4DFE7A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-412-0640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3FA0C" w14:textId="64FB1332" w:rsidR="004139B4" w:rsidRPr="004139B4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es-MX" w:bidi="hi-IN"/>
              </w:rPr>
              <w:t>English</w:t>
            </w:r>
          </w:p>
        </w:tc>
      </w:tr>
      <w:tr w:rsidR="004139B4" w:rsidRPr="005068A8" w14:paraId="458FAACC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AE3DB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7</w:t>
            </w:r>
          </w:p>
          <w:p w14:paraId="53041FE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998F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3692" w14:textId="6D82A5D5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-288-5331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D40E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4E1CCF8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82C8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8</w:t>
            </w:r>
          </w:p>
          <w:p w14:paraId="6FF0F76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02BB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4:15 – 4:30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B05A5" w14:textId="3D3A34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-626-9176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45AD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</w:tbl>
    <w:p w14:paraId="77501005" w14:textId="57DAFBFA" w:rsidR="00A92DC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7018EA6" w14:textId="61CA2E33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245B47B3" w14:textId="77777777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D83A613" w14:textId="00209217" w:rsidR="00A7125B" w:rsidDel="00FC1DCA" w:rsidRDefault="00A92DC8" w:rsidP="00AD763F">
      <w:pPr>
        <w:shd w:val="clear" w:color="auto" w:fill="FFFFFF"/>
        <w:spacing w:after="0" w:line="240" w:lineRule="auto"/>
        <w:textAlignment w:val="baseline"/>
        <w:rPr>
          <w:ins w:id="323" w:author="Carlos Urquilla Diaz (CENSUS/DN FED)" w:date="2020-06-18T18:35:00Z"/>
          <w:del w:id="324" w:author="Melinda A Stanley (CENSUS/DN FED)" w:date="2020-06-19T09:30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del w:id="325" w:author="Melinda A Stanley (CENSUS/DN FED)" w:date="2020-06-19T09:30:00Z">
        <w:r w:rsidRPr="001F1E32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>Event</w:delText>
        </w:r>
        <w:r w:rsidR="000D1459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>s</w:delText>
        </w:r>
        <w:r w:rsidR="00D97BE8"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</w:del>
    </w:p>
    <w:p w14:paraId="793B9455" w14:textId="6B23B62F" w:rsidR="000D1459" w:rsidRPr="00D97BE8" w:rsidRDefault="00FC1DCA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FF0000"/>
          <w:sz w:val="28"/>
          <w:szCs w:val="28"/>
          <w:bdr w:val="none" w:sz="0" w:space="0" w:color="auto" w:frame="1"/>
          <w:lang w:bidi="hi-IN"/>
        </w:rPr>
        <w:t>EVENTOS</w:t>
      </w:r>
    </w:p>
    <w:p w14:paraId="62C56076" w14:textId="5E127F4E" w:rsidR="00801427" w:rsidDel="00FC1DCA" w:rsidRDefault="000D1459" w:rsidP="00AD763F">
      <w:pPr>
        <w:shd w:val="clear" w:color="auto" w:fill="FFFFFF"/>
        <w:spacing w:after="0" w:line="240" w:lineRule="auto"/>
        <w:textAlignment w:val="baseline"/>
        <w:rPr>
          <w:del w:id="326" w:author="Melinda A Stanley (CENSUS/DN FED)" w:date="2020-06-19T09:30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327" w:author="Melinda A Stanley (CENSUS/DN FED)" w:date="2020-06-19T09:30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The same general concept </w:delText>
        </w:r>
        <w:r w:rsidR="00801427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works for an event-based VQA. Here the host partner or organization collaborates with the Kansas 2020 Census PS team to have phone lines and/or a video conference allowing residents to call in at any time during event hours.</w:delText>
        </w:r>
      </w:del>
    </w:p>
    <w:p w14:paraId="7084B4C2" w14:textId="0EB443CB" w:rsidR="00D97BE8" w:rsidRDefault="00D97BE8" w:rsidP="00AD763F">
      <w:pPr>
        <w:shd w:val="clear" w:color="auto" w:fill="FFFFFF"/>
        <w:spacing w:after="0" w:line="240" w:lineRule="auto"/>
        <w:textAlignment w:val="baseline"/>
        <w:rPr>
          <w:ins w:id="328" w:author="Melinda A Stanley (CENSUS/DN FED)" w:date="2020-06-19T09:31:00Z"/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El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mismo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spellStart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>concepto</w:t>
      </w:r>
      <w:proofErr w:type="spellEnd"/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general </w:t>
      </w:r>
      <w:proofErr w:type="spellStart"/>
      <w:ins w:id="329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funciona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para un</w:t>
        </w:r>
      </w:ins>
      <w:ins w:id="330" w:author="Carlos Urquilla Diaz (CENSUS/DN FED)" w:date="2020-06-18T18:45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</w:t>
        </w:r>
      </w:ins>
      <w:ins w:id="331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bookmarkStart w:id="332" w:name="_Hlk43398517"/>
      <w:proofErr w:type="spellStart"/>
      <w:ins w:id="333" w:author="Carlos Urquilla Diaz (CENSUS/DN FED)" w:date="2020-06-18T18:45:00Z"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 w:rsidR="00C55A6E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="00C55A6E"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</w:ins>
      <w:ins w:id="334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basado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eventos</w:t>
        </w:r>
      </w:ins>
      <w:proofErr w:type="spellEnd"/>
      <w:ins w:id="335" w:author="Carlos Urquilla Diaz (CENSUS/DN FED)" w:date="2020-06-18T18:45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</w:ins>
      <w:proofErr w:type="spellStart"/>
      <w:ins w:id="336" w:author="Carlos Urquilla Diaz (CENSUS/DN FED)" w:date="2020-06-18T18:46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especiales</w:t>
        </w:r>
      </w:ins>
      <w:bookmarkEnd w:id="332"/>
      <w:proofErr w:type="spellEnd"/>
      <w:ins w:id="337" w:author="Carlos Urquilla Diaz (CENSUS/DN FED)" w:date="2020-06-18T18:41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del w:id="338" w:author="Carlos Urquilla Diaz (CENSUS/DN FED)" w:date="2020-06-18T18:41:00Z">
        <w:r w:rsidDel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delText>trabaja por un evento particular, no solamente por citas particulares.  En este concepto, el companero anfitriono</w:delText>
        </w:r>
      </w:del>
      <w:proofErr w:type="spellStart"/>
      <w:ins w:id="339" w:author="Carlos Urquilla Diaz (CENSUS/DN FED)" w:date="2020-06-18T18:42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Aqui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el socio u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organizacion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anfitriona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colabora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lastRenderedPageBreak/>
          <w:t xml:space="preserve">con 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equipos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Especialistas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Censo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de Kansas para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tener</w:t>
        </w:r>
      </w:ins>
      <w:proofErr w:type="spellEnd"/>
      <w:ins w:id="340" w:author="Carlos Urquilla Diaz (CENSUS/DN FED)" w:date="2020-06-18T18:43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lineas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telefonicas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y/o una video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conferencia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que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permita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 los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residentes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llama</w:t>
        </w:r>
      </w:ins>
      <w:ins w:id="341" w:author="Carlos Urquilla Diaz (CENSUS/DN FED)" w:date="2020-06-18T18:46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r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a</w:t>
        </w:r>
      </w:ins>
      <w:ins w:id="342" w:author="Carlos Urquilla Diaz (CENSUS/DN FED)" w:date="2020-06-18T18:43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cualquier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momento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durante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las horas </w:t>
        </w:r>
      </w:ins>
      <w:ins w:id="343" w:author="Carlos Urquilla Diaz (CENSUS/DN FED)" w:date="2020-06-18T18:44:00Z"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del </w:t>
        </w:r>
        <w:proofErr w:type="spellStart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</w:t>
        </w:r>
        <w:proofErr w:type="spellEnd"/>
        <w:r w:rsidR="00C55A6E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. </w:t>
        </w:r>
      </w:ins>
      <w:r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  <w:t xml:space="preserve"> </w:t>
      </w:r>
    </w:p>
    <w:p w14:paraId="34997D7E" w14:textId="7F700DD5" w:rsidR="00FC1DCA" w:rsidRDefault="00FC1DCA" w:rsidP="00AD763F">
      <w:pPr>
        <w:shd w:val="clear" w:color="auto" w:fill="FFFFFF"/>
        <w:spacing w:after="0" w:line="240" w:lineRule="auto"/>
        <w:textAlignment w:val="baseline"/>
        <w:rPr>
          <w:ins w:id="344" w:author="Melinda A Stanley (CENSUS/DN FED)" w:date="2020-06-19T09:31:00Z"/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</w:p>
    <w:p w14:paraId="1E6E7689" w14:textId="77777777" w:rsidR="00FC1DCA" w:rsidRPr="003C3254" w:rsidRDefault="00FC1DCA" w:rsidP="00FC1DC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moveTo w:id="345" w:author="Melinda A Stanley (CENSUS/DN FED)" w:date="2020-06-19T09:31:00Z"/>
          <w:rFonts w:ascii="Arial" w:eastAsia="Times New Roman" w:hAnsi="Arial" w:cs="Arial"/>
          <w:color w:val="222222"/>
          <w:sz w:val="24"/>
          <w:szCs w:val="24"/>
          <w:lang w:bidi="hi-IN"/>
        </w:rPr>
      </w:pPr>
      <w:moveToRangeStart w:id="346" w:author="Melinda A Stanley (CENSUS/DN FED)" w:date="2020-06-19T09:31:00Z" w:name="move43451496"/>
      <w:proofErr w:type="spellStart"/>
      <w:moveTo w:id="347" w:author="Melinda A Stanley (CENSUS/DN FED)" w:date="2020-06-19T09:31:00Z"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Mientras</w:t>
        </w:r>
        <w:proofErr w:type="spellEnd"/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que </w:t>
        </w:r>
        <w:proofErr w:type="spellStart"/>
        <w:r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Asistencia</w:t>
        </w:r>
        <w:proofErr w:type="spellEnd"/>
        <w:r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de </w:t>
        </w:r>
        <w:proofErr w:type="spellStart"/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C</w:t>
        </w:r>
        <w:r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uestionario</w:t>
        </w:r>
        <w:proofErr w:type="spellEnd"/>
        <w:r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 xml:space="preserve"> </w:t>
        </w:r>
        <w:r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V</w:t>
        </w:r>
        <w:r w:rsidRPr="00D83D9A">
          <w:rPr>
            <w:rFonts w:ascii="Roboto" w:hAnsi="Roboto"/>
            <w:color w:val="222222"/>
            <w:sz w:val="24"/>
            <w:szCs w:val="24"/>
            <w:shd w:val="clear" w:color="auto" w:fill="F8F9FA"/>
          </w:rPr>
          <w:t>irtual</w:t>
        </w:r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basado</w:t>
        </w:r>
        <w:proofErr w:type="spellEnd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en</w:t>
        </w:r>
        <w:proofErr w:type="spellEnd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eventos</w:t>
        </w:r>
        <w:proofErr w:type="spellEnd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 xml:space="preserve"> </w:t>
        </w:r>
        <w:proofErr w:type="spellStart"/>
        <w:r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</w:rPr>
          <w:t>especiales</w:t>
        </w:r>
        <w:proofErr w:type="spellEnd"/>
        <w:r w:rsidRPr="00C55A6E">
          <w:rPr>
            <w:rFonts w:ascii="inherit" w:eastAsia="Times New Roman" w:hAnsi="inherit" w:cs="Courier New"/>
            <w:color w:val="222222"/>
            <w:sz w:val="42"/>
            <w:szCs w:val="42"/>
            <w:lang w:val="es-ES" w:bidi="hi-IN"/>
          </w:rPr>
          <w:t xml:space="preserve"> 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no tienen la ventaja de saber de antemano qui</w:t>
        </w:r>
        <w:r w:rsidRPr="003C3254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</w:rPr>
          <w:t>é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n se pondr</w:t>
        </w:r>
        <w:r w:rsidRPr="003C3254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</w:rPr>
          <w:t>á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 en contacto y la cantidad de llamadas, requieren menos trabajo por adelantado y permiten la promoci</w:t>
        </w:r>
        <w:r w:rsidRPr="003C3254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</w:rPr>
          <w:t>ó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n en toda la comunidad. Los </w:t>
        </w:r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E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specialistas </w:t>
        </w:r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de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 </w:t>
        </w:r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A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sociaciones </w:t>
        </w:r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del Censo 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pueden estar en el sitio durante la duraci</w:t>
        </w:r>
        <w:r w:rsidRPr="003C3254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</w:rPr>
          <w:t>ó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n del evento </w:t>
        </w:r>
        <w:r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presente o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 xml:space="preserve"> ser convocados para ayudar y responder preguntas seg</w:t>
        </w:r>
        <w:r w:rsidRPr="003C3254">
          <w:rPr>
            <w:rFonts w:ascii="Arial" w:eastAsia="Times New Roman" w:hAnsi="Arial" w:cs="Arial" w:hint="eastAsia"/>
            <w:color w:val="222222"/>
            <w:sz w:val="24"/>
            <w:szCs w:val="24"/>
            <w:lang w:val="es-ES" w:bidi="hi-IN"/>
          </w:rPr>
          <w:t>ú</w:t>
        </w:r>
        <w:r w:rsidRPr="003C3254">
          <w:rPr>
            <w:rFonts w:ascii="Arial" w:eastAsia="Times New Roman" w:hAnsi="Arial" w:cs="Arial"/>
            <w:color w:val="222222"/>
            <w:sz w:val="24"/>
            <w:szCs w:val="24"/>
            <w:lang w:val="es-ES" w:bidi="hi-IN"/>
          </w:rPr>
          <w:t>n sea necesario.</w:t>
        </w:r>
      </w:moveTo>
    </w:p>
    <w:moveToRangeEnd w:id="346"/>
    <w:p w14:paraId="08CF9407" w14:textId="77777777" w:rsidR="00FC1DCA" w:rsidRPr="00D97BE8" w:rsidRDefault="00FC1DCA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</w:rPr>
      </w:pPr>
    </w:p>
    <w:p w14:paraId="643BE2EC" w14:textId="0EC61CC5" w:rsidR="00801427" w:rsidDel="00FC1DCA" w:rsidRDefault="00801427" w:rsidP="00AD763F">
      <w:pPr>
        <w:shd w:val="clear" w:color="auto" w:fill="FFFFFF"/>
        <w:spacing w:after="0" w:line="240" w:lineRule="auto"/>
        <w:textAlignment w:val="baseline"/>
        <w:rPr>
          <w:del w:id="348" w:author="Melinda A Stanley (CENSUS/DN FED)" w:date="2020-06-19T09:3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E15FDA6" w14:textId="35A3FD6C" w:rsidR="009E2D30" w:rsidDel="00FC1DCA" w:rsidRDefault="00801427" w:rsidP="00AD763F">
      <w:pPr>
        <w:shd w:val="clear" w:color="auto" w:fill="FFFFFF"/>
        <w:spacing w:after="0" w:line="240" w:lineRule="auto"/>
        <w:textAlignment w:val="baseline"/>
        <w:rPr>
          <w:del w:id="349" w:author="Melinda A Stanley (CENSUS/DN FED)" w:date="2020-06-19T09:3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del w:id="350" w:author="Melinda A Stanley (CENSUS/DN FED)" w:date="2020-06-19T09:31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While event VQA’s do not have the advantage of knowing in advance who will be making contact and the number of calls, </w:delText>
        </w:r>
        <w:r w:rsidR="003B35F6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they require less advance work and enable community-wide promotion. Partn</w:delText>
        </w:r>
        <w:r w:rsidR="009E2D30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e</w:delText>
        </w:r>
        <w:r w:rsidR="003B35F6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rship </w:delText>
        </w:r>
        <w:r w:rsidR="0019360B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S</w:delText>
        </w:r>
        <w:r w:rsidR="003B35F6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pecialists</w:delTex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 xml:space="preserve"> </w:delText>
        </w:r>
        <w:r w:rsidR="009E2D30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delText>can either be on-site for the duration of the event or “on call” and be summoned to assist and answer questions on an as-needed basis.</w:delText>
        </w:r>
      </w:del>
    </w:p>
    <w:p w14:paraId="167CC2F9" w14:textId="614A717B" w:rsidR="009E2D30" w:rsidDel="00FC1DCA" w:rsidRDefault="009E2D30" w:rsidP="00AD763F">
      <w:pPr>
        <w:shd w:val="clear" w:color="auto" w:fill="FFFFFF"/>
        <w:spacing w:after="0" w:line="240" w:lineRule="auto"/>
        <w:textAlignment w:val="baseline"/>
        <w:rPr>
          <w:ins w:id="351" w:author="Carlos Urquilla Diaz (CENSUS/DN FED)" w:date="2020-06-18T18:47:00Z"/>
          <w:del w:id="352" w:author="Melinda A Stanley (CENSUS/DN FED)" w:date="2020-06-19T09:3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C8CD348" w14:textId="69020CDC" w:rsidR="00C55A6E" w:rsidRPr="00C55A6E" w:rsidDel="00FC1DCA" w:rsidRDefault="0008107F" w:rsidP="00C55A6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ins w:id="353" w:author="Carlos Urquilla Diaz (CENSUS/DN FED)" w:date="2020-06-18T18:47:00Z"/>
          <w:moveFrom w:id="354" w:author="Melinda A Stanley (CENSUS/DN FED)" w:date="2020-06-19T09:31:00Z"/>
          <w:rFonts w:ascii="Arial" w:eastAsia="Times New Roman" w:hAnsi="Arial" w:cs="Arial"/>
          <w:color w:val="222222"/>
          <w:sz w:val="24"/>
          <w:szCs w:val="24"/>
          <w:lang w:bidi="hi-IN"/>
          <w:rPrChange w:id="355" w:author="Carlos Urquilla Diaz (CENSUS/DN FED)" w:date="2020-06-18T18:48:00Z">
            <w:rPr>
              <w:ins w:id="356" w:author="Carlos Urquilla Diaz (CENSUS/DN FED)" w:date="2020-06-18T18:47:00Z"/>
              <w:moveFrom w:id="357" w:author="Melinda A Stanley (CENSUS/DN FED)" w:date="2020-06-19T09:31:00Z"/>
              <w:rFonts w:ascii="inherit" w:eastAsia="Times New Roman" w:hAnsi="inherit" w:cs="Courier New"/>
              <w:color w:val="222222"/>
              <w:sz w:val="42"/>
              <w:szCs w:val="42"/>
              <w:lang w:bidi="hi-IN"/>
            </w:rPr>
          </w:rPrChange>
        </w:rPr>
      </w:pPr>
      <w:moveFromRangeStart w:id="358" w:author="Melinda A Stanley (CENSUS/DN FED)" w:date="2020-06-19T09:31:00Z" w:name="move43451496"/>
      <w:moveFrom w:id="359" w:author="Melinda A Stanley (CENSUS/DN FED)" w:date="2020-06-19T09:31:00Z">
        <w:ins w:id="360" w:author="Carlos Urquilla Diaz (CENSUS/DN FED)" w:date="2020-06-18T18:49:00Z">
          <w:r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 xml:space="preserve">Mientras que </w:t>
          </w:r>
        </w:ins>
        <w:ins w:id="361" w:author="Carlos Urquilla Diaz (CENSUS/DN FED)" w:date="2020-06-18T18:48:00Z">
          <w:r w:rsidR="00C55A6E" w:rsidRPr="00D83D9A"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 xml:space="preserve">Asistencia de </w:t>
          </w:r>
          <w:r w:rsidR="00C55A6E"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>C</w:t>
          </w:r>
          <w:r w:rsidR="00C55A6E" w:rsidRPr="00D83D9A"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 xml:space="preserve">uestionario </w:t>
          </w:r>
          <w:r w:rsidR="00C55A6E"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>V</w:t>
          </w:r>
          <w:r w:rsidR="00C55A6E" w:rsidRPr="00D83D9A" w:rsidDel="00FC1DCA">
            <w:rPr>
              <w:rFonts w:ascii="Roboto" w:hAnsi="Roboto"/>
              <w:color w:val="222222"/>
              <w:sz w:val="24"/>
              <w:szCs w:val="24"/>
              <w:shd w:val="clear" w:color="auto" w:fill="F8F9FA"/>
            </w:rPr>
            <w:t>irtual</w:t>
          </w:r>
          <w:r w:rsidR="00C55A6E" w:rsidDel="00FC1DCA">
            <w:rPr>
              <w:rFonts w:eastAsia="Times New Roman" w:cstheme="minorHAnsi"/>
              <w:color w:val="FF0000"/>
              <w:sz w:val="28"/>
              <w:szCs w:val="28"/>
              <w:bdr w:val="none" w:sz="0" w:space="0" w:color="auto" w:frame="1"/>
              <w:lang w:bidi="hi-IN"/>
            </w:rPr>
            <w:t xml:space="preserve"> basado en eventos especiales</w:t>
          </w:r>
        </w:ins>
        <w:ins w:id="362" w:author="Carlos Urquilla Diaz (CENSUS/DN FED)" w:date="2020-06-18T18:47:00Z">
          <w:r w:rsidR="00C55A6E" w:rsidRPr="00C55A6E" w:rsidDel="00FC1DCA">
            <w:rPr>
              <w:rFonts w:ascii="inherit" w:eastAsia="Times New Roman" w:hAnsi="inherit" w:cs="Courier New"/>
              <w:color w:val="222222"/>
              <w:sz w:val="42"/>
              <w:szCs w:val="42"/>
              <w:lang w:val="es-ES" w:bidi="hi-IN"/>
            </w:rPr>
            <w:t xml:space="preserve"> 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63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>no tienen la ventaja de saber de antemano qui</w:t>
          </w:r>
          <w:r w:rsidR="00C55A6E" w:rsidRPr="00C55A6E" w:rsidDel="00FC1DCA">
            <w:rPr>
              <w:rFonts w:ascii="Arial" w:eastAsia="Times New Roman" w:hAnsi="Arial" w:cs="Arial" w:hint="eastAsia"/>
              <w:color w:val="222222"/>
              <w:sz w:val="24"/>
              <w:szCs w:val="24"/>
              <w:lang w:val="es-ES" w:bidi="hi-IN"/>
              <w:rPrChange w:id="364" w:author="Carlos Urquilla Diaz (CENSUS/DN FED)" w:date="2020-06-18T18:48:00Z">
                <w:rPr>
                  <w:rFonts w:ascii="inherit" w:eastAsia="Times New Roman" w:hAnsi="inherit" w:cs="Courier New" w:hint="eastAsia"/>
                  <w:color w:val="222222"/>
                  <w:sz w:val="42"/>
                  <w:szCs w:val="42"/>
                  <w:lang w:val="es-ES" w:bidi="hi-IN"/>
                </w:rPr>
              </w:rPrChange>
            </w:rPr>
            <w:t>é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65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>n se pondr</w:t>
          </w:r>
          <w:r w:rsidR="00C55A6E" w:rsidRPr="00C55A6E" w:rsidDel="00FC1DCA">
            <w:rPr>
              <w:rFonts w:ascii="Arial" w:eastAsia="Times New Roman" w:hAnsi="Arial" w:cs="Arial" w:hint="eastAsia"/>
              <w:color w:val="222222"/>
              <w:sz w:val="24"/>
              <w:szCs w:val="24"/>
              <w:lang w:val="es-ES" w:bidi="hi-IN"/>
              <w:rPrChange w:id="366" w:author="Carlos Urquilla Diaz (CENSUS/DN FED)" w:date="2020-06-18T18:48:00Z">
                <w:rPr>
                  <w:rFonts w:ascii="inherit" w:eastAsia="Times New Roman" w:hAnsi="inherit" w:cs="Courier New" w:hint="eastAsia"/>
                  <w:color w:val="222222"/>
                  <w:sz w:val="42"/>
                  <w:szCs w:val="42"/>
                  <w:lang w:val="es-ES" w:bidi="hi-IN"/>
                </w:rPr>
              </w:rPrChange>
            </w:rPr>
            <w:t>á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67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 en contacto y la cantidad de llamadas, requieren menos trabajo por adelantado y permiten la promoci</w:t>
          </w:r>
          <w:r w:rsidR="00C55A6E" w:rsidRPr="00C55A6E" w:rsidDel="00FC1DCA">
            <w:rPr>
              <w:rFonts w:ascii="Arial" w:eastAsia="Times New Roman" w:hAnsi="Arial" w:cs="Arial" w:hint="eastAsia"/>
              <w:color w:val="222222"/>
              <w:sz w:val="24"/>
              <w:szCs w:val="24"/>
              <w:lang w:val="es-ES" w:bidi="hi-IN"/>
              <w:rPrChange w:id="368" w:author="Carlos Urquilla Diaz (CENSUS/DN FED)" w:date="2020-06-18T18:48:00Z">
                <w:rPr>
                  <w:rFonts w:ascii="inherit" w:eastAsia="Times New Roman" w:hAnsi="inherit" w:cs="Courier New" w:hint="eastAsia"/>
                  <w:color w:val="222222"/>
                  <w:sz w:val="42"/>
                  <w:szCs w:val="42"/>
                  <w:lang w:val="es-ES" w:bidi="hi-IN"/>
                </w:rPr>
              </w:rPrChange>
            </w:rPr>
            <w:t>ó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69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n en toda la comunidad. Los </w:t>
          </w:r>
        </w:ins>
        <w:ins w:id="370" w:author="Carlos Urquilla Diaz (CENSUS/DN FED)" w:date="2020-06-18T18:49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>E</w:t>
          </w:r>
        </w:ins>
        <w:ins w:id="371" w:author="Carlos Urquilla Diaz (CENSUS/DN FED)" w:date="2020-06-18T18:47:00Z"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72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specialistas </w:t>
          </w:r>
        </w:ins>
        <w:ins w:id="373" w:author="Carlos Urquilla Diaz (CENSUS/DN FED)" w:date="2020-06-18T18:51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>de</w:t>
          </w:r>
        </w:ins>
        <w:ins w:id="374" w:author="Carlos Urquilla Diaz (CENSUS/DN FED)" w:date="2020-06-18T18:47:00Z"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75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 </w:t>
          </w:r>
        </w:ins>
        <w:ins w:id="376" w:author="Carlos Urquilla Diaz (CENSUS/DN FED)" w:date="2020-06-18T18:49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>A</w:t>
          </w:r>
        </w:ins>
        <w:ins w:id="377" w:author="Carlos Urquilla Diaz (CENSUS/DN FED)" w:date="2020-06-18T18:47:00Z"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78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sociaciones </w:t>
          </w:r>
        </w:ins>
        <w:ins w:id="379" w:author="Carlos Urquilla Diaz (CENSUS/DN FED)" w:date="2020-06-18T18:49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 xml:space="preserve">del Censo </w:t>
          </w:r>
        </w:ins>
        <w:ins w:id="380" w:author="Carlos Urquilla Diaz (CENSUS/DN FED)" w:date="2020-06-18T18:47:00Z"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81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>pueden estar en el sitio durante la duraci</w:t>
          </w:r>
          <w:r w:rsidR="00C55A6E" w:rsidRPr="00C55A6E" w:rsidDel="00FC1DCA">
            <w:rPr>
              <w:rFonts w:ascii="Arial" w:eastAsia="Times New Roman" w:hAnsi="Arial" w:cs="Arial" w:hint="eastAsia"/>
              <w:color w:val="222222"/>
              <w:sz w:val="24"/>
              <w:szCs w:val="24"/>
              <w:lang w:val="es-ES" w:bidi="hi-IN"/>
              <w:rPrChange w:id="382" w:author="Carlos Urquilla Diaz (CENSUS/DN FED)" w:date="2020-06-18T18:48:00Z">
                <w:rPr>
                  <w:rFonts w:ascii="inherit" w:eastAsia="Times New Roman" w:hAnsi="inherit" w:cs="Courier New" w:hint="eastAsia"/>
                  <w:color w:val="222222"/>
                  <w:sz w:val="42"/>
                  <w:szCs w:val="42"/>
                  <w:lang w:val="es-ES" w:bidi="hi-IN"/>
                </w:rPr>
              </w:rPrChange>
            </w:rPr>
            <w:t>ó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83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n del evento </w:t>
          </w:r>
        </w:ins>
        <w:ins w:id="384" w:author="Carlos Urquilla Diaz (CENSUS/DN FED)" w:date="2020-06-18T18:50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>presente</w:t>
          </w:r>
        </w:ins>
        <w:ins w:id="385" w:author="Carlos Urquilla Diaz (CENSUS/DN FED)" w:date="2020-06-18T18:51:00Z">
          <w:r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</w:rPr>
            <w:t xml:space="preserve"> o</w:t>
          </w:r>
        </w:ins>
        <w:ins w:id="386" w:author="Carlos Urquilla Diaz (CENSUS/DN FED)" w:date="2020-06-18T18:47:00Z"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87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 xml:space="preserve"> ser convocados para ayudar y responder preguntas seg</w:t>
          </w:r>
          <w:r w:rsidR="00C55A6E" w:rsidRPr="00C55A6E" w:rsidDel="00FC1DCA">
            <w:rPr>
              <w:rFonts w:ascii="Arial" w:eastAsia="Times New Roman" w:hAnsi="Arial" w:cs="Arial" w:hint="eastAsia"/>
              <w:color w:val="222222"/>
              <w:sz w:val="24"/>
              <w:szCs w:val="24"/>
              <w:lang w:val="es-ES" w:bidi="hi-IN"/>
              <w:rPrChange w:id="388" w:author="Carlos Urquilla Diaz (CENSUS/DN FED)" w:date="2020-06-18T18:48:00Z">
                <w:rPr>
                  <w:rFonts w:ascii="inherit" w:eastAsia="Times New Roman" w:hAnsi="inherit" w:cs="Courier New" w:hint="eastAsia"/>
                  <w:color w:val="222222"/>
                  <w:sz w:val="42"/>
                  <w:szCs w:val="42"/>
                  <w:lang w:val="es-ES" w:bidi="hi-IN"/>
                </w:rPr>
              </w:rPrChange>
            </w:rPr>
            <w:t>ú</w:t>
          </w:r>
          <w:r w:rsidR="00C55A6E" w:rsidRPr="00C55A6E" w:rsidDel="00FC1DCA">
            <w:rPr>
              <w:rFonts w:ascii="Arial" w:eastAsia="Times New Roman" w:hAnsi="Arial" w:cs="Arial"/>
              <w:color w:val="222222"/>
              <w:sz w:val="24"/>
              <w:szCs w:val="24"/>
              <w:lang w:val="es-ES" w:bidi="hi-IN"/>
              <w:rPrChange w:id="389" w:author="Carlos Urquilla Diaz (CENSUS/DN FED)" w:date="2020-06-18T18:48:00Z">
                <w:rPr>
                  <w:rFonts w:ascii="inherit" w:eastAsia="Times New Roman" w:hAnsi="inherit" w:cs="Courier New"/>
                  <w:color w:val="222222"/>
                  <w:sz w:val="42"/>
                  <w:szCs w:val="42"/>
                  <w:lang w:val="es-ES" w:bidi="hi-IN"/>
                </w:rPr>
              </w:rPrChange>
            </w:rPr>
            <w:t>n sea necesario.</w:t>
          </w:r>
        </w:ins>
      </w:moveFrom>
    </w:p>
    <w:moveFromRangeEnd w:id="358"/>
    <w:p w14:paraId="789E6225" w14:textId="6F28195A" w:rsidR="00C55A6E" w:rsidRDefault="00C55A6E" w:rsidP="00AD763F">
      <w:pPr>
        <w:shd w:val="clear" w:color="auto" w:fill="FFFFFF"/>
        <w:spacing w:after="0" w:line="240" w:lineRule="auto"/>
        <w:textAlignment w:val="baseline"/>
        <w:rPr>
          <w:ins w:id="390" w:author="Carlos Urquilla Diaz (CENSUS/DN FED)" w:date="2020-06-18T18:47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06191E5" w14:textId="77777777" w:rsidR="00C55A6E" w:rsidRDefault="00C55A6E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828897E" w14:textId="4586B4C8" w:rsidR="00CF1801" w:rsidRPr="00FC1DCA" w:rsidDel="00FC1DCA" w:rsidRDefault="000975A8" w:rsidP="00AD763F">
      <w:pPr>
        <w:shd w:val="clear" w:color="auto" w:fill="FFFFFF"/>
        <w:spacing w:after="0" w:line="240" w:lineRule="auto"/>
        <w:textAlignment w:val="baseline"/>
        <w:rPr>
          <w:del w:id="391" w:author="Melinda A Stanley (CENSUS/DN FED)" w:date="2020-06-19T09:3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  <w:rPrChange w:id="392" w:author="Melinda A Stanley (CENSUS/DN FED)" w:date="2020-06-19T09:31:00Z">
            <w:rPr>
              <w:del w:id="393" w:author="Melinda A Stanley (CENSUS/DN FED)" w:date="2020-06-19T09:31:00Z"/>
              <w:rFonts w:eastAsia="Times New Roman" w:cstheme="minorHAnsi"/>
              <w:b/>
              <w:bCs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  <w:del w:id="394" w:author="Melinda A Stanley (CENSUS/DN FED)" w:date="2020-06-19T09:31:00Z">
        <w:r w:rsidRPr="00FC1DCA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  <w:rPrChange w:id="395" w:author="Melinda A Stanley (CENSUS/DN FED)" w:date="2020-06-19T09:31:00Z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 xml:space="preserve">Kansas Partnership Specialists – </w:delText>
        </w:r>
        <w:r w:rsidR="00CF1801" w:rsidRPr="00FC1DCA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  <w:rPrChange w:id="396" w:author="Melinda A Stanley (CENSUS/DN FED)" w:date="2020-06-19T09:31:00Z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>Contact</w:delText>
        </w:r>
        <w:r w:rsidRPr="00FC1DCA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  <w:rPrChange w:id="397" w:author="Melinda A Stanley (CENSUS/DN FED)" w:date="2020-06-19T09:31:00Z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>s</w:delText>
        </w:r>
      </w:del>
    </w:p>
    <w:p w14:paraId="29891024" w14:textId="4B1ECE8C" w:rsidR="00F43284" w:rsidRPr="00FC1DCA" w:rsidDel="00FC1DCA" w:rsidRDefault="00CF1801" w:rsidP="00AD763F">
      <w:pPr>
        <w:shd w:val="clear" w:color="auto" w:fill="FFFFFF"/>
        <w:spacing w:after="0" w:line="240" w:lineRule="auto"/>
        <w:textAlignment w:val="baseline"/>
        <w:rPr>
          <w:ins w:id="398" w:author="Carlos Urquilla Diaz (CENSUS/DN FED)" w:date="2020-06-18T18:51:00Z"/>
          <w:del w:id="399" w:author="Melinda A Stanley (CENSUS/DN FED)" w:date="2020-06-19T09:31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  <w:rPrChange w:id="400" w:author="Melinda A Stanley (CENSUS/DN FED)" w:date="2020-06-19T09:31:00Z">
            <w:rPr>
              <w:ins w:id="401" w:author="Carlos Urquilla Diaz (CENSUS/DN FED)" w:date="2020-06-18T18:51:00Z"/>
              <w:del w:id="402" w:author="Melinda A Stanley (CENSUS/DN FED)" w:date="2020-06-19T09:31:00Z"/>
              <w:rFonts w:eastAsia="Times New Roman" w:cstheme="minorHAnsi"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  <w:del w:id="403" w:author="Melinda A Stanley (CENSUS/DN FED)" w:date="2020-06-19T09:31:00Z">
        <w:r w:rsidRPr="00FC1DCA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  <w:rPrChange w:id="404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>The Kansas 2020 Census Partnership Specialist Team stands ready to join your Virtual Questionnaire Assistance efforts</w:delText>
        </w:r>
        <w:r w:rsidR="00F43284" w:rsidRPr="00FC1DCA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  <w:rPrChange w:id="405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delText>:</w:delText>
        </w:r>
      </w:del>
    </w:p>
    <w:p w14:paraId="25646A0C" w14:textId="4C213309" w:rsidR="0008107F" w:rsidRPr="00FC1DCA" w:rsidRDefault="0008107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FF0000"/>
          <w:sz w:val="28"/>
          <w:szCs w:val="28"/>
          <w:bdr w:val="none" w:sz="0" w:space="0" w:color="auto" w:frame="1"/>
          <w:lang w:bidi="hi-IN"/>
          <w:rPrChange w:id="406" w:author="Melinda A Stanley (CENSUS/DN FED)" w:date="2020-06-19T09:31:00Z">
            <w:rPr>
              <w:rFonts w:eastAsia="Times New Roman" w:cstheme="minorHAnsi"/>
              <w:color w:val="000000"/>
              <w:sz w:val="28"/>
              <w:szCs w:val="28"/>
              <w:bdr w:val="none" w:sz="0" w:space="0" w:color="auto" w:frame="1"/>
              <w:lang w:bidi="hi-IN"/>
            </w:rPr>
          </w:rPrChange>
        </w:rPr>
      </w:pPr>
      <w:ins w:id="407" w:author="Carlos Urquilla Diaz (CENSUS/DN FED)" w:date="2020-06-18T18:51:00Z"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08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Los </w:t>
        </w:r>
        <w:proofErr w:type="spellStart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09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Especialistas</w:t>
        </w:r>
        <w:proofErr w:type="spellEnd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0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</w:ins>
      <w:ins w:id="411" w:author="Carlos Urquilla Diaz (CENSUS/DN FED)" w:date="2020-06-18T18:52:00Z"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2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de </w:t>
        </w:r>
        <w:proofErr w:type="spellStart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3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Asociaciones</w:t>
        </w:r>
        <w:proofErr w:type="spellEnd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4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del </w:t>
        </w:r>
        <w:proofErr w:type="spellStart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5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equipo</w:t>
        </w:r>
        <w:proofErr w:type="spellEnd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6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de</w:t>
        </w:r>
      </w:ins>
      <w:ins w:id="417" w:author="Carlos Urquilla Diaz (CENSUS/DN FED)" w:date="2020-06-18T19:36:00Z">
        <w:r w:rsidR="009B2290"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18" w:author="Melinda A Stanley (CENSUS/DN FED)" w:date="2020-06-19T09:31:00Z">
              <w:rPr>
                <w:rFonts w:eastAsia="Times New Roman" w:cstheme="minorHAnsi"/>
                <w:color w:val="FF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l</w:t>
        </w:r>
      </w:ins>
      <w:ins w:id="419" w:author="Carlos Urquilla Diaz (CENSUS/DN FED)" w:date="2020-06-18T18:52:00Z"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20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  <w:proofErr w:type="spellStart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21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Censo</w:t>
        </w:r>
        <w:proofErr w:type="spellEnd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22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</w:t>
        </w:r>
        <w:proofErr w:type="spellStart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23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>en</w:t>
        </w:r>
        <w:proofErr w:type="spellEnd"/>
        <w:r w:rsidRPr="00FC1DCA">
          <w:rPr>
            <w:rFonts w:eastAsia="Times New Roman" w:cstheme="minorHAnsi"/>
            <w:color w:val="FF0000"/>
            <w:sz w:val="28"/>
            <w:szCs w:val="28"/>
            <w:bdr w:val="none" w:sz="0" w:space="0" w:color="auto" w:frame="1"/>
            <w:lang w:bidi="hi-IN"/>
            <w:rPrChange w:id="424" w:author="Melinda A Stanley (CENSUS/DN FED)" w:date="2020-06-19T09:31:00Z">
              <w:rPr>
                <w:rFonts w:eastAsia="Times New Roman" w:cstheme="minorHAnsi"/>
                <w:color w:val="000000"/>
                <w:sz w:val="28"/>
                <w:szCs w:val="28"/>
                <w:bdr w:val="none" w:sz="0" w:space="0" w:color="auto" w:frame="1"/>
                <w:lang w:bidi="hi-IN"/>
              </w:rPr>
            </w:rPrChange>
          </w:rPr>
          <w:t xml:space="preserve"> Kansas son: </w:t>
        </w:r>
      </w:ins>
    </w:p>
    <w:p w14:paraId="366F9258" w14:textId="77777777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C75CBBE" w14:textId="714DF8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Emily Kelley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Partnership Coordinator, Kansas</w:t>
      </w:r>
    </w:p>
    <w:p w14:paraId="574FEC6D" w14:textId="6BC2DE29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4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emily.c.kelley@2020census.gov</w:t>
        </w:r>
      </w:hyperlink>
    </w:p>
    <w:p w14:paraId="2DD1BEBC" w14:textId="09286CD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785-770-0374</w:t>
      </w:r>
    </w:p>
    <w:p w14:paraId="6EE36F68" w14:textId="3AFDAA7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C20B105" w14:textId="77777777" w:rsidR="00FC1DCA" w:rsidRDefault="00FC1DCA" w:rsidP="00FC1DCA">
      <w:pPr>
        <w:shd w:val="clear" w:color="auto" w:fill="FFFFFF"/>
        <w:spacing w:after="0" w:line="240" w:lineRule="auto"/>
        <w:textAlignment w:val="baseline"/>
        <w:rPr>
          <w:moveTo w:id="425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moveToRangeStart w:id="426" w:author="Melinda A Stanley (CENSUS/DN FED)" w:date="2020-06-19T09:32:00Z" w:name="move43451554"/>
      <w:moveTo w:id="427" w:author="Melinda A Stanley (CENSUS/DN FED)" w:date="2020-06-19T09:32:00Z">
        <w:r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t xml:space="preserve">Carlos </w:t>
        </w:r>
        <w:proofErr w:type="spellStart"/>
        <w:r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t>Urquilla</w:t>
        </w:r>
        <w:proofErr w:type="spellEnd"/>
        <w:r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t>-Diaz</w:t>
        </w:r>
        <w:r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>, Hispanic outreach</w:t>
        </w:r>
      </w:moveTo>
    </w:p>
    <w:p w14:paraId="0D341198" w14:textId="77777777" w:rsidR="00FC1DCA" w:rsidRDefault="00FC1DCA" w:rsidP="00FC1DCA">
      <w:pPr>
        <w:shd w:val="clear" w:color="auto" w:fill="FFFFFF"/>
        <w:spacing w:after="0" w:line="240" w:lineRule="auto"/>
        <w:textAlignment w:val="baseline"/>
        <w:rPr>
          <w:moveTo w:id="428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moveTo w:id="429" w:author="Melinda A Stanley (CENSUS/DN FED)" w:date="2020-06-19T09:32:00Z">
        <w:r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  </w:t>
        </w:r>
        <w:r>
          <w:fldChar w:fldCharType="begin"/>
        </w:r>
        <w:r>
          <w:instrText xml:space="preserve"> HYPERLINK "mailto:carlos.urquilla.diaz@2020census.gov" </w:instrText>
        </w:r>
        <w:r>
          <w:fldChar w:fldCharType="separate"/>
        </w:r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carlos.urquilla.diaz@2020census.gov</w:t>
        </w:r>
        <w:r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fldChar w:fldCharType="end"/>
        </w:r>
      </w:moveTo>
    </w:p>
    <w:p w14:paraId="2193A29A" w14:textId="77777777" w:rsidR="00FC1DCA" w:rsidRPr="000975A8" w:rsidRDefault="00FC1DCA" w:rsidP="00FC1DCA">
      <w:pPr>
        <w:shd w:val="clear" w:color="auto" w:fill="FFFFFF"/>
        <w:spacing w:after="0" w:line="240" w:lineRule="auto"/>
        <w:textAlignment w:val="baseline"/>
        <w:rPr>
          <w:moveTo w:id="430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moveTo w:id="431" w:author="Melinda A Stanley (CENSUS/DN FED)" w:date="2020-06-19T09:32:00Z">
        <w:r w:rsidRPr="000975A8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  913-991-7</w:t>
        </w:r>
        <w:r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>254</w:t>
        </w:r>
      </w:moveTo>
    </w:p>
    <w:p w14:paraId="37D1B222" w14:textId="77777777" w:rsidR="00FC1DCA" w:rsidRDefault="00FC1DCA" w:rsidP="00FC1DCA">
      <w:pPr>
        <w:shd w:val="clear" w:color="auto" w:fill="FFFFFF"/>
        <w:spacing w:after="0" w:line="240" w:lineRule="auto"/>
        <w:textAlignment w:val="baseline"/>
        <w:rPr>
          <w:moveTo w:id="432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moveTo w:id="433" w:author="Melinda A Stanley (CENSUS/DN FED)" w:date="2020-06-19T09:32:00Z">
        <w:r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ab/>
        </w:r>
      </w:moveTo>
    </w:p>
    <w:moveToRangeEnd w:id="426"/>
    <w:p w14:paraId="4E82263B" w14:textId="02AB8112" w:rsidR="00FC1DCA" w:rsidDel="00FC1DCA" w:rsidRDefault="00FC1DCA" w:rsidP="00AD763F">
      <w:pPr>
        <w:shd w:val="clear" w:color="auto" w:fill="FFFFFF"/>
        <w:spacing w:after="0" w:line="240" w:lineRule="auto"/>
        <w:textAlignment w:val="baseline"/>
        <w:rPr>
          <w:ins w:id="434" w:author="Carlos Urquilla Diaz (CENSUS/DN FED)" w:date="2020-06-18T18:52:00Z"/>
          <w:del w:id="435" w:author="Melinda A Stanley (CENSUS/DN FED)" w:date="2020-06-19T09:32:00Z"/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</w:p>
    <w:p w14:paraId="3080AFE8" w14:textId="6A6B8048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Jason Dean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Sedgwick County, South Central Kansas</w:t>
      </w:r>
    </w:p>
    <w:p w14:paraId="732C5A63" w14:textId="3CAC63C9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5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jason.p.dean@2020census.gov</w:t>
        </w:r>
      </w:hyperlink>
    </w:p>
    <w:p w14:paraId="6E886C6C" w14:textId="39609B56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316-841-2419</w:t>
      </w:r>
    </w:p>
    <w:p w14:paraId="6664205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5334F11" w14:textId="32E02CC3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David Driscoll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Northwest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North Central Kansas</w:t>
      </w:r>
    </w:p>
    <w:p w14:paraId="5829891E" w14:textId="5D12CEEB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6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david.p.driscoll@2020census.gov</w:t>
        </w:r>
      </w:hyperlink>
    </w:p>
    <w:p w14:paraId="117FC350" w14:textId="3E8A34E0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816-896-7404</w:t>
      </w:r>
    </w:p>
    <w:p w14:paraId="2C6D344A" w14:textId="77777777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946EA9C" w14:textId="0ED23A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Steve Hale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EF43C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Southeast, Southwest and Northeast Kansas</w:t>
      </w:r>
    </w:p>
    <w:p w14:paraId="3227A791" w14:textId="6A7F48BA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7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steven.c.hale@2020census.gov</w:t>
        </w:r>
      </w:hyperlink>
    </w:p>
    <w:p w14:paraId="3B23E35D" w14:textId="65496870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913-603-8596</w:t>
      </w:r>
    </w:p>
    <w:p w14:paraId="4C38899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CF5791B" w14:textId="415AF745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Dorothy Karnowski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Shawnee County and North Central Kansas</w:t>
      </w:r>
    </w:p>
    <w:p w14:paraId="1521E2E8" w14:textId="14594489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 </w:t>
      </w:r>
      <w:hyperlink r:id="rId8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dorothy.m.karnowski@2020census.gov</w:t>
        </w:r>
      </w:hyperlink>
    </w:p>
    <w:p w14:paraId="59CCEA8E" w14:textId="41160733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913-991-7286</w:t>
      </w:r>
    </w:p>
    <w:p w14:paraId="6CD339E2" w14:textId="77777777" w:rsidR="000975A8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2F8FCBBA" w14:textId="7E60752E" w:rsidR="00A92DC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Todd McVey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Sedgwick County, Southwest and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 Central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Kansas</w:t>
      </w:r>
    </w:p>
    <w:p w14:paraId="1C623B7D" w14:textId="0347569C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9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todd.a.mcvey@2020census.gov</w:t>
        </w:r>
      </w:hyperlink>
    </w:p>
    <w:p w14:paraId="4502D4A9" w14:textId="5EABAD43" w:rsidR="00EF43CC" w:rsidRPr="000975A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913-991-7164</w:t>
      </w:r>
    </w:p>
    <w:p w14:paraId="0C0CFEB6" w14:textId="602D0AB6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99451B9" w14:textId="557C5D1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Alan Organ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Johnson, Wyandotte, Miami,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Douglas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Leavenworth counties</w:t>
      </w:r>
    </w:p>
    <w:p w14:paraId="7A101C97" w14:textId="3740F59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0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alan.e.organ@2020census.gov</w:t>
        </w:r>
      </w:hyperlink>
    </w:p>
    <w:p w14:paraId="5725CCC2" w14:textId="0B2E5F9C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913-991-716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3</w:t>
      </w:r>
    </w:p>
    <w:p w14:paraId="12E26460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686BA2A" w14:textId="1F0B6304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Melinda Stanley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Education, Shawnee County</w:t>
      </w:r>
    </w:p>
    <w:p w14:paraId="59A0D0A5" w14:textId="1F98E3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1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melinda.a.stanley@2020census.gov</w:t>
        </w:r>
      </w:hyperlink>
    </w:p>
    <w:p w14:paraId="09713FA8" w14:textId="43A6C939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252</w:t>
      </w:r>
    </w:p>
    <w:p w14:paraId="541568AE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545DBD71" w14:textId="1217ADDE" w:rsidR="000975A8" w:rsidDel="00FC1DCA" w:rsidRDefault="000975A8" w:rsidP="00FC1DCA">
      <w:pPr>
        <w:shd w:val="clear" w:color="auto" w:fill="FFFFFF"/>
        <w:spacing w:after="0" w:line="240" w:lineRule="auto"/>
        <w:textAlignment w:val="baseline"/>
        <w:rPr>
          <w:moveFrom w:id="436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pPrChange w:id="437" w:author="Melinda A Stanley (CENSUS/DN FED)" w:date="2020-06-19T09:32:00Z">
          <w:pPr>
            <w:shd w:val="clear" w:color="auto" w:fill="FFFFFF"/>
            <w:spacing w:after="0" w:line="240" w:lineRule="auto"/>
            <w:textAlignment w:val="baseline"/>
          </w:pPr>
        </w:pPrChange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moveFromRangeStart w:id="438" w:author="Melinda A Stanley (CENSUS/DN FED)" w:date="2020-06-19T09:32:00Z" w:name="move43451554"/>
      <w:moveFrom w:id="439" w:author="Melinda A Stanley (CENSUS/DN FED)" w:date="2020-06-19T09:32:00Z">
        <w:r w:rsidDel="00FC1DCA">
          <w:rPr>
            <w:rFonts w:eastAsia="Times New Roman" w:cstheme="minorHAnsi"/>
            <w:b/>
            <w:bCs/>
            <w:color w:val="000000"/>
            <w:sz w:val="28"/>
            <w:szCs w:val="28"/>
            <w:bdr w:val="none" w:sz="0" w:space="0" w:color="auto" w:frame="1"/>
            <w:lang w:bidi="hi-IN"/>
          </w:rPr>
          <w:t>Carlos Urquilla-Diaz</w: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>, Hispanic outreach</w:t>
        </w:r>
      </w:moveFrom>
    </w:p>
    <w:p w14:paraId="2B3976E9" w14:textId="47B44548" w:rsidR="000975A8" w:rsidDel="00FC1DCA" w:rsidRDefault="000975A8" w:rsidP="00FC1DCA">
      <w:pPr>
        <w:shd w:val="clear" w:color="auto" w:fill="FFFFFF"/>
        <w:spacing w:after="0" w:line="240" w:lineRule="auto"/>
        <w:textAlignment w:val="baseline"/>
        <w:rPr>
          <w:moveFrom w:id="440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pPrChange w:id="441" w:author="Melinda A Stanley (CENSUS/DN FED)" w:date="2020-06-19T09:32:00Z">
          <w:pPr>
            <w:shd w:val="clear" w:color="auto" w:fill="FFFFFF"/>
            <w:spacing w:after="0" w:line="240" w:lineRule="auto"/>
            <w:textAlignment w:val="baseline"/>
          </w:pPr>
        </w:pPrChange>
      </w:pPr>
      <w:moveFrom w:id="442" w:author="Melinda A Stanley (CENSUS/DN FED)" w:date="2020-06-19T09:32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  </w:t>
        </w:r>
        <w:r w:rsidR="00FC1DCA" w:rsidDel="00FC1DCA">
          <w:fldChar w:fldCharType="begin"/>
        </w:r>
        <w:r w:rsidR="00FC1DCA" w:rsidDel="00FC1DCA">
          <w:instrText xml:space="preserve"> HYPERLINK "mailto:carlos.urquilla.diaz@2020census.gov" </w:instrText>
        </w:r>
        <w:r w:rsidR="00FC1DCA" w:rsidDel="00FC1DCA">
          <w:fldChar w:fldCharType="separate"/>
        </w:r>
        <w:r w:rsidRPr="005B540E" w:rsidDel="00FC1DCA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carlos.urquilla.diaz@2020census.gov</w:t>
        </w:r>
        <w:r w:rsidR="00FC1DCA" w:rsidDel="00FC1DCA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fldChar w:fldCharType="end"/>
        </w:r>
      </w:moveFrom>
    </w:p>
    <w:p w14:paraId="5693A0D6" w14:textId="0512D154" w:rsidR="000975A8" w:rsidRPr="000975A8" w:rsidDel="00FC1DCA" w:rsidRDefault="000975A8" w:rsidP="00FC1DCA">
      <w:pPr>
        <w:shd w:val="clear" w:color="auto" w:fill="FFFFFF"/>
        <w:spacing w:after="0" w:line="240" w:lineRule="auto"/>
        <w:textAlignment w:val="baseline"/>
        <w:rPr>
          <w:moveFrom w:id="443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pPrChange w:id="444" w:author="Melinda A Stanley (CENSUS/DN FED)" w:date="2020-06-19T09:32:00Z">
          <w:pPr>
            <w:shd w:val="clear" w:color="auto" w:fill="FFFFFF"/>
            <w:spacing w:after="0" w:line="240" w:lineRule="auto"/>
            <w:textAlignment w:val="baseline"/>
          </w:pPr>
        </w:pPrChange>
      </w:pPr>
      <w:moveFrom w:id="445" w:author="Melinda A Stanley (CENSUS/DN FED)" w:date="2020-06-19T09:32:00Z">
        <w:r w:rsidRPr="000975A8"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 xml:space="preserve">  913-991-7</w:t>
        </w:r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>254</w:t>
        </w:r>
      </w:moveFrom>
    </w:p>
    <w:p w14:paraId="7391FBDB" w14:textId="01F28F78" w:rsidR="000975A8" w:rsidDel="00FC1DCA" w:rsidRDefault="000975A8" w:rsidP="00FC1DCA">
      <w:pPr>
        <w:shd w:val="clear" w:color="auto" w:fill="FFFFFF"/>
        <w:spacing w:after="0" w:line="240" w:lineRule="auto"/>
        <w:textAlignment w:val="baseline"/>
        <w:rPr>
          <w:del w:id="446" w:author="Melinda A Stanley (CENSUS/DN FED)" w:date="2020-06-19T09:32:00Z"/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pPrChange w:id="447" w:author="Melinda A Stanley (CENSUS/DN FED)" w:date="2020-06-19T09:32:00Z">
          <w:pPr>
            <w:shd w:val="clear" w:color="auto" w:fill="FFFFFF"/>
            <w:spacing w:after="0" w:line="240" w:lineRule="auto"/>
            <w:textAlignment w:val="baseline"/>
          </w:pPr>
        </w:pPrChange>
      </w:pPr>
      <w:moveFrom w:id="448" w:author="Melinda A Stanley (CENSUS/DN FED)" w:date="2020-06-19T09:32:00Z">
        <w:r w:rsidDel="00FC1DCA">
          <w:rPr>
            <w:rFonts w:eastAsia="Times New Roman" w:cstheme="minorHAnsi"/>
            <w:color w:val="000000"/>
            <w:sz w:val="28"/>
            <w:szCs w:val="28"/>
            <w:bdr w:val="none" w:sz="0" w:space="0" w:color="auto" w:frame="1"/>
            <w:lang w:bidi="hi-IN"/>
          </w:rPr>
          <w:tab/>
        </w:r>
      </w:moveFrom>
      <w:moveFromRangeEnd w:id="438"/>
    </w:p>
    <w:p w14:paraId="4277ED94" w14:textId="1CD24B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Shannon Workman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Faith-based</w:t>
      </w:r>
    </w:p>
    <w:p w14:paraId="0DE22BB3" w14:textId="61586880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2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shannon.l.workman@2020census.gov</w:t>
        </w:r>
      </w:hyperlink>
    </w:p>
    <w:p w14:paraId="38B318D7" w14:textId="5FE04A2F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274</w:t>
      </w:r>
    </w:p>
    <w:p w14:paraId="70825C22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65DB510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F7E16D8" w14:textId="5C96461F" w:rsidR="000975A8" w:rsidRDefault="000975A8" w:rsidP="000975A8"/>
    <w:sectPr w:rsidR="00097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linda A Stanley (CENSUS/DN FED)">
    <w15:presenceInfo w15:providerId="AD" w15:userId="S::melinda.a.stanley@2020census.gov::0d705a2d-14b2-46b6-892d-49acba0347d0"/>
  </w15:person>
  <w15:person w15:author="Carlos Urquilla Diaz (CENSUS/DN FED)">
    <w15:presenceInfo w15:providerId="AD" w15:userId="S::carlos.urquilla.diaz@2020census.gov::bf2d63eb-d78d-4b37-83d8-73ffa39588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F"/>
    <w:rsid w:val="0004243B"/>
    <w:rsid w:val="0008107F"/>
    <w:rsid w:val="0008619E"/>
    <w:rsid w:val="000975A8"/>
    <w:rsid w:val="000D1459"/>
    <w:rsid w:val="00144609"/>
    <w:rsid w:val="001618F8"/>
    <w:rsid w:val="0019360B"/>
    <w:rsid w:val="001A0444"/>
    <w:rsid w:val="001C1806"/>
    <w:rsid w:val="001F1E32"/>
    <w:rsid w:val="0020518D"/>
    <w:rsid w:val="00216A62"/>
    <w:rsid w:val="002E1172"/>
    <w:rsid w:val="0030250D"/>
    <w:rsid w:val="00311465"/>
    <w:rsid w:val="003B35F6"/>
    <w:rsid w:val="003C7A95"/>
    <w:rsid w:val="004139B4"/>
    <w:rsid w:val="0043193D"/>
    <w:rsid w:val="005D344F"/>
    <w:rsid w:val="0062602B"/>
    <w:rsid w:val="006D5D4B"/>
    <w:rsid w:val="007E5614"/>
    <w:rsid w:val="00801427"/>
    <w:rsid w:val="008276C8"/>
    <w:rsid w:val="008A003D"/>
    <w:rsid w:val="008C2978"/>
    <w:rsid w:val="009206FC"/>
    <w:rsid w:val="009B2290"/>
    <w:rsid w:val="009E2D30"/>
    <w:rsid w:val="00A2710A"/>
    <w:rsid w:val="00A36C29"/>
    <w:rsid w:val="00A7125B"/>
    <w:rsid w:val="00A92DC8"/>
    <w:rsid w:val="00AD763F"/>
    <w:rsid w:val="00AE0A8D"/>
    <w:rsid w:val="00B14652"/>
    <w:rsid w:val="00B30CAF"/>
    <w:rsid w:val="00B5139D"/>
    <w:rsid w:val="00B53D8D"/>
    <w:rsid w:val="00C55A6E"/>
    <w:rsid w:val="00C57847"/>
    <w:rsid w:val="00C759BF"/>
    <w:rsid w:val="00CE0B15"/>
    <w:rsid w:val="00CF1801"/>
    <w:rsid w:val="00D61C48"/>
    <w:rsid w:val="00D97BE8"/>
    <w:rsid w:val="00EE52D1"/>
    <w:rsid w:val="00EF43CC"/>
    <w:rsid w:val="00EF62C9"/>
    <w:rsid w:val="00F31699"/>
    <w:rsid w:val="00F43284"/>
    <w:rsid w:val="00F73F89"/>
    <w:rsid w:val="00FB3AAF"/>
    <w:rsid w:val="00FC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A77FE"/>
  <w15:chartTrackingRefBased/>
  <w15:docId w15:val="{CF437EA3-0840-4902-B6A2-36319CB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3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28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0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m.karnowski@2020census.gov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teven.c.hale@2020census.gov" TargetMode="External"/><Relationship Id="rId12" Type="http://schemas.openxmlformats.org/officeDocument/2006/relationships/hyperlink" Target="mailto:shannon.l.workman@2020census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vid.p.driscoll@2020census.gov" TargetMode="External"/><Relationship Id="rId11" Type="http://schemas.openxmlformats.org/officeDocument/2006/relationships/hyperlink" Target="mailto:melinda.a.stanley@2020census.gov" TargetMode="External"/><Relationship Id="rId5" Type="http://schemas.openxmlformats.org/officeDocument/2006/relationships/hyperlink" Target="mailto:jason.p.dean@2020census.gov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lan.e.organ@2020census.gov" TargetMode="External"/><Relationship Id="rId4" Type="http://schemas.openxmlformats.org/officeDocument/2006/relationships/hyperlink" Target="mailto:emily.c.kelley@2020census.gov" TargetMode="External"/><Relationship Id="rId9" Type="http://schemas.openxmlformats.org/officeDocument/2006/relationships/hyperlink" Target="mailto:todd.a.mcvey@2020census.go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 Hale (CENSUS/DN FED)</dc:creator>
  <cp:keywords/>
  <dc:description/>
  <cp:lastModifiedBy>Melinda A Stanley (CENSUS/DN FED)</cp:lastModifiedBy>
  <cp:revision>2</cp:revision>
  <dcterms:created xsi:type="dcterms:W3CDTF">2020-06-19T14:32:00Z</dcterms:created>
  <dcterms:modified xsi:type="dcterms:W3CDTF">2020-06-19T14:32:00Z</dcterms:modified>
</cp:coreProperties>
</file>